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78" w:rsidRPr="007D1791" w:rsidRDefault="008701C6" w:rsidP="005E6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№</w:t>
      </w:r>
      <w:r w:rsidR="008A72BC" w:rsidRPr="007D1791">
        <w:rPr>
          <w:rFonts w:ascii="Times New Roman" w:hAnsi="Times New Roman" w:cs="Times New Roman"/>
          <w:b/>
          <w:sz w:val="24"/>
        </w:rPr>
        <w:t xml:space="preserve"> 2</w:t>
      </w:r>
    </w:p>
    <w:p w:rsidR="005E6378" w:rsidRPr="005252F5" w:rsidRDefault="005E6378" w:rsidP="005E6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5252F5">
        <w:rPr>
          <w:rFonts w:ascii="Times New Roman" w:hAnsi="Times New Roman" w:cs="Times New Roman"/>
          <w:b/>
          <w:sz w:val="24"/>
        </w:rPr>
        <w:t xml:space="preserve">к </w:t>
      </w:r>
      <w:r w:rsidR="008701C6">
        <w:rPr>
          <w:rFonts w:ascii="Times New Roman" w:hAnsi="Times New Roman" w:cs="Times New Roman"/>
          <w:b/>
          <w:sz w:val="24"/>
        </w:rPr>
        <w:t>Договору №_________</w:t>
      </w:r>
    </w:p>
    <w:p w:rsidR="005E6378" w:rsidRDefault="005E6378" w:rsidP="005E6378"/>
    <w:p w:rsidR="006F18FC" w:rsidRPr="00381E76" w:rsidRDefault="006F18FC" w:rsidP="00381E76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b/>
        </w:rPr>
      </w:pPr>
      <w:r w:rsidRPr="00381E76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DFEFD94" wp14:editId="2A52F4A7">
            <wp:simplePos x="0" y="0"/>
            <wp:positionH relativeFrom="column">
              <wp:posOffset>133350</wp:posOffset>
            </wp:positionH>
            <wp:positionV relativeFrom="paragraph">
              <wp:posOffset>-35560</wp:posOffset>
            </wp:positionV>
            <wp:extent cx="942975" cy="739775"/>
            <wp:effectExtent l="0" t="0" r="9525" b="3175"/>
            <wp:wrapNone/>
            <wp:docPr id="2" name="Рисунок 2" descr="Описание: Описание: Описание: cid:image001.png@01CC2A18.F5FEF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Описание: cid:image001.png@01CC2A18.F5FEF4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8FC" w:rsidRPr="00381E76" w:rsidRDefault="006F18FC" w:rsidP="00381E7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0"/>
          <w:szCs w:val="20"/>
        </w:rPr>
      </w:pPr>
    </w:p>
    <w:p w:rsidR="006F18FC" w:rsidRPr="00381E76" w:rsidRDefault="006F18FC" w:rsidP="00381E7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18FC" w:rsidRPr="00381E76" w:rsidRDefault="006F18FC" w:rsidP="00381E76">
      <w:pPr>
        <w:spacing w:after="0" w:line="240" w:lineRule="auto"/>
        <w:rPr>
          <w:rFonts w:ascii="Times New Roman" w:hAnsi="Times New Roman" w:cs="Times New Roman"/>
          <w:b/>
          <w:color w:val="92D050"/>
        </w:rPr>
      </w:pPr>
    </w:p>
    <w:p w:rsidR="008701C6" w:rsidRDefault="008701C6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</w:p>
    <w:p w:rsidR="008701C6" w:rsidRDefault="008701C6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</w:p>
    <w:p w:rsidR="008701C6" w:rsidRDefault="008701C6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  <w:r w:rsidRPr="00381E76">
        <w:rPr>
          <w:rFonts w:ascii="Times New Roman" w:eastAsia="MS Mincho" w:hAnsi="Times New Roman" w:cs="Times New Roman"/>
          <w:b/>
          <w:sz w:val="48"/>
          <w:szCs w:val="48"/>
        </w:rPr>
        <w:t xml:space="preserve">СОГЛАШЕНИЕ </w:t>
      </w: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  <w:r w:rsidRPr="00381E76">
        <w:rPr>
          <w:rFonts w:ascii="Times New Roman" w:eastAsia="MS Mincho" w:hAnsi="Times New Roman" w:cs="Times New Roman"/>
          <w:b/>
          <w:sz w:val="48"/>
          <w:szCs w:val="48"/>
        </w:rPr>
        <w:t xml:space="preserve">об уровне качества оказания услуг </w:t>
      </w: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  <w:r w:rsidRPr="00381E76">
        <w:rPr>
          <w:rFonts w:ascii="Times New Roman" w:eastAsia="MS Mincho" w:hAnsi="Times New Roman" w:cs="Times New Roman"/>
          <w:b/>
          <w:sz w:val="48"/>
          <w:szCs w:val="48"/>
        </w:rPr>
        <w:t>по содержанию, технической эксплуатации оборудования и инженерных сетей,</w:t>
      </w: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  <w:r w:rsidRPr="00381E76">
        <w:rPr>
          <w:rFonts w:ascii="Times New Roman" w:eastAsia="MS Mincho" w:hAnsi="Times New Roman" w:cs="Times New Roman"/>
          <w:b/>
          <w:sz w:val="48"/>
          <w:szCs w:val="48"/>
        </w:rPr>
        <w:t xml:space="preserve">зданий и сооружений </w:t>
      </w: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  <w:r w:rsidRPr="00381E76">
        <w:rPr>
          <w:rFonts w:ascii="Times New Roman" w:eastAsia="MS Mincho" w:hAnsi="Times New Roman" w:cs="Times New Roman"/>
          <w:b/>
          <w:sz w:val="48"/>
          <w:szCs w:val="48"/>
        </w:rPr>
        <w:t xml:space="preserve"> комплекса Объектов</w:t>
      </w: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8"/>
          <w:szCs w:val="48"/>
        </w:rPr>
      </w:pP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36"/>
          <w:szCs w:val="36"/>
        </w:rPr>
      </w:pP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4"/>
          <w:szCs w:val="44"/>
        </w:rPr>
      </w:pPr>
      <w:r w:rsidRPr="00381E76">
        <w:rPr>
          <w:rFonts w:ascii="Times New Roman" w:eastAsia="MS Mincho" w:hAnsi="Times New Roman" w:cs="Times New Roman"/>
          <w:b/>
          <w:sz w:val="44"/>
          <w:szCs w:val="44"/>
          <w:lang w:val="en-US"/>
        </w:rPr>
        <w:t>Service</w:t>
      </w:r>
      <w:r w:rsidRPr="00381E76">
        <w:rPr>
          <w:rFonts w:ascii="Times New Roman" w:eastAsia="MS Mincho" w:hAnsi="Times New Roman" w:cs="Times New Roman"/>
          <w:b/>
          <w:sz w:val="44"/>
          <w:szCs w:val="44"/>
        </w:rPr>
        <w:t xml:space="preserve"> </w:t>
      </w:r>
      <w:r w:rsidRPr="00381E76">
        <w:rPr>
          <w:rFonts w:ascii="Times New Roman" w:eastAsia="MS Mincho" w:hAnsi="Times New Roman" w:cs="Times New Roman"/>
          <w:b/>
          <w:sz w:val="44"/>
          <w:szCs w:val="44"/>
          <w:lang w:val="en-US"/>
        </w:rPr>
        <w:t>Level</w:t>
      </w:r>
      <w:r w:rsidRPr="00381E76">
        <w:rPr>
          <w:rFonts w:ascii="Times New Roman" w:eastAsia="MS Mincho" w:hAnsi="Times New Roman" w:cs="Times New Roman"/>
          <w:b/>
          <w:sz w:val="44"/>
          <w:szCs w:val="44"/>
        </w:rPr>
        <w:t xml:space="preserve"> </w:t>
      </w:r>
      <w:r w:rsidRPr="00381E76">
        <w:rPr>
          <w:rFonts w:ascii="Times New Roman" w:eastAsia="MS Mincho" w:hAnsi="Times New Roman" w:cs="Times New Roman"/>
          <w:b/>
          <w:sz w:val="44"/>
          <w:szCs w:val="44"/>
          <w:lang w:val="en-US"/>
        </w:rPr>
        <w:t>Agreement</w:t>
      </w:r>
    </w:p>
    <w:p w:rsidR="006F18FC" w:rsidRPr="00381E76" w:rsidRDefault="006F18FC" w:rsidP="00381E76">
      <w:pPr>
        <w:spacing w:after="0" w:line="240" w:lineRule="auto"/>
        <w:ind w:left="-567"/>
        <w:jc w:val="center"/>
        <w:rPr>
          <w:rFonts w:ascii="Times New Roman" w:eastAsia="MS Mincho" w:hAnsi="Times New Roman" w:cs="Times New Roman"/>
          <w:b/>
          <w:sz w:val="44"/>
          <w:szCs w:val="44"/>
        </w:rPr>
      </w:pPr>
      <w:r w:rsidRPr="00381E76">
        <w:rPr>
          <w:rFonts w:ascii="Times New Roman" w:eastAsia="MS Mincho" w:hAnsi="Times New Roman" w:cs="Times New Roman"/>
          <w:b/>
          <w:sz w:val="44"/>
          <w:szCs w:val="44"/>
          <w:lang w:val="en-US"/>
        </w:rPr>
        <w:t>SLA</w:t>
      </w:r>
      <w:r w:rsidRPr="00381E76">
        <w:rPr>
          <w:rFonts w:ascii="Times New Roman" w:eastAsia="MS Mincho" w:hAnsi="Times New Roman" w:cs="Times New Roman"/>
          <w:b/>
          <w:sz w:val="44"/>
          <w:szCs w:val="44"/>
        </w:rPr>
        <w:t xml:space="preserve"> </w:t>
      </w:r>
    </w:p>
    <w:p w:rsidR="006F18FC" w:rsidRDefault="006F18FC" w:rsidP="00381E7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81E76" w:rsidRDefault="00381E76" w:rsidP="00381E7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81E76" w:rsidRDefault="00381E76" w:rsidP="00381E7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81E76" w:rsidRDefault="00381E76" w:rsidP="00381E7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81E76" w:rsidRDefault="00381E76" w:rsidP="00381E7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18FC" w:rsidRDefault="006F18FC" w:rsidP="00381E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40"/>
        </w:rPr>
      </w:pPr>
      <w:r w:rsidRPr="00381E76">
        <w:rPr>
          <w:rFonts w:ascii="Times New Roman" w:hAnsi="Times New Roman" w:cs="Times New Roman"/>
          <w:b/>
          <w:sz w:val="28"/>
          <w:szCs w:val="40"/>
        </w:rPr>
        <w:t>Заказчик:</w:t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</w:r>
      <w:r w:rsidRPr="00381E76">
        <w:rPr>
          <w:rFonts w:ascii="Times New Roman" w:hAnsi="Times New Roman" w:cs="Times New Roman"/>
          <w:b/>
          <w:sz w:val="28"/>
          <w:szCs w:val="40"/>
        </w:rPr>
        <w:tab/>
        <w:t>Исполнитель:</w:t>
      </w:r>
    </w:p>
    <w:p w:rsidR="008701C6" w:rsidRPr="00381E76" w:rsidRDefault="008701C6" w:rsidP="00381E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>ООО «ОДПС Сколково»</w:t>
      </w:r>
    </w:p>
    <w:p w:rsidR="006F18FC" w:rsidRPr="00381E76" w:rsidRDefault="006F18FC" w:rsidP="00381E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F18FC" w:rsidRPr="00381E76" w:rsidRDefault="006F18FC" w:rsidP="00381E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1C6" w:rsidRDefault="008701C6" w:rsidP="00381E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1C6" w:rsidRDefault="008701C6" w:rsidP="00381E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1C6" w:rsidRDefault="008701C6" w:rsidP="00381E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1C6" w:rsidRDefault="008701C6" w:rsidP="00381E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01C6" w:rsidRDefault="008701C6" w:rsidP="00381E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F18FC" w:rsidRPr="00381E76" w:rsidRDefault="006F18FC" w:rsidP="008701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1E76">
        <w:rPr>
          <w:rFonts w:ascii="Times New Roman" w:hAnsi="Times New Roman" w:cs="Times New Roman"/>
          <w:b/>
        </w:rPr>
        <w:t>г. Москва, ИЦ Сколково</w:t>
      </w:r>
    </w:p>
    <w:p w:rsidR="00381E76" w:rsidRDefault="00381E76" w:rsidP="008701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81E76" w:rsidRDefault="00381E76" w:rsidP="008701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F18FC" w:rsidRPr="00381E76" w:rsidRDefault="00B8266D" w:rsidP="008701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1E76">
        <w:rPr>
          <w:rFonts w:ascii="Times New Roman" w:hAnsi="Times New Roman" w:cs="Times New Roman"/>
          <w:b/>
        </w:rPr>
        <w:t>201</w:t>
      </w:r>
      <w:r w:rsidR="007D1791">
        <w:rPr>
          <w:rFonts w:ascii="Times New Roman" w:hAnsi="Times New Roman" w:cs="Times New Roman"/>
          <w:b/>
          <w:lang w:val="en-US"/>
        </w:rPr>
        <w:t>_</w:t>
      </w:r>
      <w:r w:rsidRPr="00381E76">
        <w:rPr>
          <w:rFonts w:ascii="Times New Roman" w:hAnsi="Times New Roman" w:cs="Times New Roman"/>
          <w:b/>
        </w:rPr>
        <w:t>г</w:t>
      </w:r>
      <w:r w:rsidR="006F18FC" w:rsidRPr="00381E76">
        <w:rPr>
          <w:rFonts w:ascii="Times New Roman" w:hAnsi="Times New Roman" w:cs="Times New Roman"/>
          <w:b/>
        </w:rPr>
        <w:t>.</w:t>
      </w:r>
    </w:p>
    <w:p w:rsidR="006F18FC" w:rsidRPr="000A083D" w:rsidRDefault="006F18FC" w:rsidP="00381E76">
      <w:pPr>
        <w:spacing w:after="0" w:line="240" w:lineRule="auto"/>
        <w:rPr>
          <w:rFonts w:ascii="Times New Roman" w:hAnsi="Times New Roman" w:cs="Times New Roman"/>
          <w:b/>
        </w:rPr>
      </w:pPr>
    </w:p>
    <w:p w:rsidR="0097509F" w:rsidRDefault="0097509F" w:rsidP="0097509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Оглавление</w:t>
      </w:r>
    </w:p>
    <w:p w:rsidR="0097509F" w:rsidRDefault="0097509F" w:rsidP="0097509F">
      <w:pPr>
        <w:pStyle w:val="a4"/>
        <w:rPr>
          <w:b/>
          <w:sz w:val="32"/>
          <w:szCs w:val="32"/>
        </w:rPr>
      </w:pPr>
    </w:p>
    <w:p w:rsidR="0097509F" w:rsidRDefault="0097509F" w:rsidP="0097509F">
      <w:pPr>
        <w:pStyle w:val="a4"/>
        <w:rPr>
          <w:b/>
          <w:sz w:val="32"/>
          <w:szCs w:val="32"/>
        </w:rPr>
      </w:pP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>Общие положения</w:t>
      </w:r>
      <w:r w:rsidRPr="00AF5D21">
        <w:t>………………………</w:t>
      </w:r>
      <w:r>
        <w:t>……………..</w:t>
      </w:r>
      <w:r w:rsidRPr="00AF5D21">
        <w:t>………………………..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>Критерии оценки качества оказания услуг Исполнителем</w:t>
      </w:r>
      <w:r>
        <w:t>………………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>Оценка персонала Исполнителя</w:t>
      </w:r>
      <w:r>
        <w:t>……………………………………………...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>
        <w:rPr>
          <w:b/>
          <w:u w:val="single"/>
        </w:rPr>
        <w:t>Финансовый контроль</w:t>
      </w:r>
      <w:r>
        <w:t>…………………………………………………………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>Ведение базы учета коммунальных расходов</w:t>
      </w:r>
      <w:r>
        <w:t>…………………………….…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>Организация эксплуатации</w:t>
      </w:r>
      <w:r>
        <w:t>……………………………………………………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>Реагирование на чрезвычайные ситуации, аварии на Объекте</w:t>
      </w:r>
      <w:r>
        <w:t>………….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 xml:space="preserve">Методика </w:t>
      </w:r>
      <w:proofErr w:type="gramStart"/>
      <w:r w:rsidRPr="00AF5D21">
        <w:rPr>
          <w:b/>
          <w:u w:val="single"/>
        </w:rPr>
        <w:t>оценки уровня качества оказания услуг</w:t>
      </w:r>
      <w:proofErr w:type="gramEnd"/>
      <w:r w:rsidRPr="00AF5D21">
        <w:rPr>
          <w:b/>
          <w:u w:val="single"/>
        </w:rPr>
        <w:t xml:space="preserve"> Исполнителем</w:t>
      </w:r>
      <w:r>
        <w:t>……...</w:t>
      </w:r>
    </w:p>
    <w:p w:rsidR="0097509F" w:rsidRPr="00AF5D21" w:rsidRDefault="0097509F" w:rsidP="0097509F">
      <w:pPr>
        <w:pStyle w:val="a4"/>
        <w:numPr>
          <w:ilvl w:val="0"/>
          <w:numId w:val="6"/>
        </w:numPr>
        <w:spacing w:after="200" w:line="276" w:lineRule="auto"/>
        <w:rPr>
          <w:b/>
          <w:u w:val="single"/>
        </w:rPr>
      </w:pPr>
      <w:r w:rsidRPr="00AF5D21">
        <w:rPr>
          <w:b/>
          <w:u w:val="single"/>
        </w:rPr>
        <w:t>Процедура улучшения и внесения изменений в SLA</w:t>
      </w:r>
      <w:r>
        <w:t>…………………….....</w:t>
      </w:r>
    </w:p>
    <w:p w:rsidR="0097509F" w:rsidRDefault="0097509F" w:rsidP="0097509F">
      <w:pPr>
        <w:ind w:left="720"/>
        <w:rPr>
          <w:b/>
          <w:u w:val="single"/>
        </w:rPr>
      </w:pPr>
    </w:p>
    <w:p w:rsidR="0097509F" w:rsidRPr="00E24EBF" w:rsidRDefault="0097509F" w:rsidP="00E24E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№1  «Матрица уровня обслуживания. Максимальное время реагирования Исполнителя на заявки и сроки решения, выполнения работ»</w:t>
      </w:r>
      <w:r w:rsidR="00B826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7509F" w:rsidRPr="00E24EBF" w:rsidRDefault="0097509F" w:rsidP="00E24E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№2 «Общие критерии оценки качества работы Исполнителя»</w:t>
      </w:r>
      <w:r w:rsidR="00B826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8266D" w:rsidRDefault="0097509F" w:rsidP="00E24E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№3 «Проверка качества работы Исполнителя»</w:t>
      </w:r>
      <w:r w:rsidR="00B826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7509F" w:rsidRPr="00E24EBF" w:rsidRDefault="0097509F" w:rsidP="00E24E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№4 «Форма Акта о нарушении Правил пользования зданием, допущенном сотрудником Исполнителя»</w:t>
      </w:r>
      <w:r w:rsidR="00B826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7509F" w:rsidRPr="00E24EBF" w:rsidRDefault="0097509F" w:rsidP="00E24E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Pr="00E24EBF" w:rsidRDefault="0097509F" w:rsidP="0097509F">
      <w:pPr>
        <w:spacing w:line="480" w:lineRule="auto"/>
        <w:jc w:val="center"/>
        <w:rPr>
          <w:b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lastRenderedPageBreak/>
        <w:t>Общие положения</w:t>
      </w:r>
    </w:p>
    <w:p w:rsidR="0097509F" w:rsidRPr="00E24EBF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85514A">
        <w:rPr>
          <w:rFonts w:cs="Times New Roman"/>
        </w:rPr>
        <w:t>Сторонами данного Соглашения являются с одной стороны: ООО «ОД</w:t>
      </w:r>
      <w:r w:rsidR="008701C6">
        <w:rPr>
          <w:rFonts w:cs="Times New Roman"/>
        </w:rPr>
        <w:t>П</w:t>
      </w:r>
      <w:r w:rsidRPr="0085514A">
        <w:rPr>
          <w:rFonts w:cs="Times New Roman"/>
        </w:rPr>
        <w:t xml:space="preserve">С Сколково» (далее – «Заказчик»), с другой стороны организация, </w:t>
      </w:r>
      <w:r w:rsidR="008701C6">
        <w:rPr>
          <w:rFonts w:cs="Times New Roman"/>
        </w:rPr>
        <w:t>выполняющая комплекс работ и услуг по содержанию объектов (зданий и сооружений), сервисному и техническому обслуживанию комплекса объектов инженерной инфраструктуры</w:t>
      </w:r>
      <w:r w:rsidRPr="0085514A">
        <w:rPr>
          <w:rFonts w:cs="Times New Roman"/>
        </w:rPr>
        <w:t xml:space="preserve"> (далее</w:t>
      </w:r>
      <w:r w:rsidRPr="000F3648">
        <w:rPr>
          <w:rFonts w:cs="Times New Roman"/>
        </w:rPr>
        <w:t xml:space="preserve"> – «Исполнитель»). </w:t>
      </w:r>
    </w:p>
    <w:p w:rsidR="0097509F" w:rsidRPr="00E24EBF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proofErr w:type="gramStart"/>
      <w:r w:rsidRPr="00E24EBF">
        <w:rPr>
          <w:rFonts w:cs="Times New Roman"/>
        </w:rPr>
        <w:t xml:space="preserve">Целью </w:t>
      </w:r>
      <w:r w:rsidR="00324282">
        <w:rPr>
          <w:rFonts w:cs="Times New Roman"/>
        </w:rPr>
        <w:t xml:space="preserve">Соглашения </w:t>
      </w:r>
      <w:r w:rsidRPr="00E24EBF">
        <w:rPr>
          <w:rFonts w:cs="Times New Roman"/>
        </w:rPr>
        <w:t>является стандартизация и мониторинг уровня качества</w:t>
      </w:r>
      <w:r w:rsidR="008701C6">
        <w:rPr>
          <w:rFonts w:cs="Times New Roman"/>
        </w:rPr>
        <w:t xml:space="preserve"> выполнения комплекса работ и услуг по содержанию объектов (зданий и сооружений), сервисному и техническому обслуживанию комплекса объектов инженерной инфраструктуры</w:t>
      </w:r>
      <w:r w:rsidRPr="00E24EBF">
        <w:rPr>
          <w:rFonts w:cs="Times New Roman"/>
        </w:rPr>
        <w:t xml:space="preserve">, для достижения максимального комфорта резидентов, гостей, арендаторов и персонала ИЦ «Сколково» (далее – Потребители), а также с целью эффективного обслуживания и эксплуатации зданий, сооружений и внутридомовых </w:t>
      </w:r>
      <w:r w:rsidR="006D6CFB">
        <w:rPr>
          <w:rFonts w:cs="Times New Roman"/>
        </w:rPr>
        <w:t xml:space="preserve">и наружных </w:t>
      </w:r>
      <w:r w:rsidRPr="00E24EBF">
        <w:rPr>
          <w:rFonts w:cs="Times New Roman"/>
        </w:rPr>
        <w:t xml:space="preserve">инженерных сетей и инженерных объектов. </w:t>
      </w:r>
      <w:proofErr w:type="gramEnd"/>
    </w:p>
    <w:p w:rsidR="0097509F" w:rsidRPr="00E24EBF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E24EBF">
        <w:rPr>
          <w:rFonts w:cs="Times New Roman"/>
        </w:rPr>
        <w:t>Объектом контроля данного Соглашения является эффективность деятельности Исполнителя, в рамках выполнения обязательств по Договору.</w:t>
      </w:r>
    </w:p>
    <w:p w:rsidR="0097509F" w:rsidRPr="00E24EBF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E24EBF">
        <w:rPr>
          <w:rFonts w:cs="Times New Roman"/>
        </w:rPr>
        <w:t>Основная задача содержания и технической эксплуатации оборудования и инженерных сетей, зданий и сооружений заключается в обеспечении надлежащего уровня качества оказываемых услуг, в соответствии с действующими нормативами и условиями, закрепленными Договором на оказание услуг, а так же максимальной удовлетворенности Потребителей.</w:t>
      </w:r>
    </w:p>
    <w:p w:rsidR="0097509F" w:rsidRPr="00E24EBF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E24EBF">
        <w:rPr>
          <w:rFonts w:cs="Times New Roman"/>
        </w:rPr>
        <w:t>Доступное время сервиса 24 часа в сутки ежедневно, круглый год.</w:t>
      </w:r>
    </w:p>
    <w:p w:rsidR="0097509F" w:rsidRPr="00E24EBF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E24EBF">
        <w:rPr>
          <w:rFonts w:cs="Times New Roman"/>
        </w:rPr>
        <w:t>Заказчик и Исполнитель обязаны знать и стремиться удовлетворить требования Потребителей.</w:t>
      </w:r>
    </w:p>
    <w:p w:rsidR="0097509F" w:rsidRPr="00E24EBF" w:rsidRDefault="0097509F" w:rsidP="006D6CFB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E24EBF">
        <w:rPr>
          <w:rFonts w:cs="Times New Roman"/>
        </w:rPr>
        <w:t>Потребителями в рамках настоящего документа выступают: резиденты, гости, арендаторы и персонал ИЦ «Сколково».</w:t>
      </w:r>
    </w:p>
    <w:p w:rsidR="0097509F" w:rsidRPr="0085514A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85514A">
        <w:rPr>
          <w:rFonts w:cs="Times New Roman"/>
        </w:rPr>
        <w:t>Соглашение действует с момента его подписания до момента его отмены или пересмотра.</w:t>
      </w:r>
    </w:p>
    <w:p w:rsidR="0097509F" w:rsidRPr="00E24EBF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0F3648">
        <w:rPr>
          <w:rFonts w:cs="Times New Roman"/>
        </w:rPr>
        <w:t>Соглашение является приложением к Договору на выполнение комплекса работ и услуг по содержанию и технической эксплуатации комплекса зданий, сооружений.</w:t>
      </w:r>
    </w:p>
    <w:p w:rsidR="0097509F" w:rsidRPr="00231330" w:rsidRDefault="0097509F" w:rsidP="0097509F">
      <w:pPr>
        <w:pStyle w:val="a"/>
        <w:numPr>
          <w:ilvl w:val="1"/>
          <w:numId w:val="2"/>
        </w:numPr>
        <w:ind w:left="0" w:firstLine="0"/>
        <w:rPr>
          <w:rFonts w:cs="Times New Roman"/>
        </w:rPr>
      </w:pPr>
      <w:r w:rsidRPr="00E24EBF">
        <w:rPr>
          <w:rFonts w:cs="Times New Roman"/>
        </w:rPr>
        <w:t xml:space="preserve"> Оценку уровня качества оказываемых Исполнителем услуг, в рамках настоящего Соглашения со</w:t>
      </w:r>
      <w:r w:rsidR="0033242E">
        <w:rPr>
          <w:rFonts w:cs="Times New Roman"/>
        </w:rPr>
        <w:t xml:space="preserve"> стороны Заказчика осуществляют</w:t>
      </w:r>
      <w:r w:rsidR="001F13C8">
        <w:rPr>
          <w:rFonts w:cs="Times New Roman"/>
        </w:rPr>
        <w:t>:</w:t>
      </w:r>
      <w:r w:rsidR="00231330">
        <w:rPr>
          <w:rFonts w:cs="Times New Roman"/>
        </w:rPr>
        <w:t xml:space="preserve"> инженер по эксплуатации объектов недвижимости, </w:t>
      </w:r>
      <w:r w:rsidR="001F13C8">
        <w:rPr>
          <w:rFonts w:cs="Times New Roman"/>
        </w:rPr>
        <w:t xml:space="preserve"> </w:t>
      </w:r>
      <w:r w:rsidR="00231330">
        <w:rPr>
          <w:rFonts w:cs="Times New Roman"/>
        </w:rPr>
        <w:t>г</w:t>
      </w:r>
      <w:r w:rsidR="001F13C8">
        <w:rPr>
          <w:rFonts w:cs="Times New Roman"/>
        </w:rPr>
        <w:t xml:space="preserve">лавный специалист и/или другое </w:t>
      </w:r>
      <w:r w:rsidRPr="00E24EBF">
        <w:rPr>
          <w:rFonts w:cs="Times New Roman"/>
        </w:rPr>
        <w:t xml:space="preserve"> </w:t>
      </w:r>
      <w:r w:rsidRPr="00231330">
        <w:rPr>
          <w:rFonts w:cs="Times New Roman"/>
        </w:rPr>
        <w:t>уполномоченн</w:t>
      </w:r>
      <w:r w:rsidR="001F13C8" w:rsidRPr="00231330">
        <w:rPr>
          <w:rFonts w:cs="Times New Roman"/>
        </w:rPr>
        <w:t>ое</w:t>
      </w:r>
      <w:r w:rsidRPr="00231330">
        <w:rPr>
          <w:rFonts w:cs="Times New Roman"/>
        </w:rPr>
        <w:t xml:space="preserve"> лиц</w:t>
      </w:r>
      <w:r w:rsidR="001F13C8" w:rsidRPr="00231330">
        <w:rPr>
          <w:rFonts w:cs="Times New Roman"/>
        </w:rPr>
        <w:t>о</w:t>
      </w:r>
      <w:r w:rsidRPr="00231330">
        <w:rPr>
          <w:rFonts w:cs="Times New Roman"/>
        </w:rPr>
        <w:t xml:space="preserve"> со стороны Заказчика. </w:t>
      </w:r>
    </w:p>
    <w:p w:rsidR="006D55CE" w:rsidRPr="006D55CE" w:rsidRDefault="006D55CE" w:rsidP="006D55CE">
      <w:pPr>
        <w:pStyle w:val="a4"/>
        <w:spacing w:after="200" w:line="276" w:lineRule="auto"/>
        <w:ind w:left="786"/>
        <w:rPr>
          <w:b/>
          <w:sz w:val="32"/>
          <w:szCs w:val="32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t>Критерии оценки качества оказания услуг Исполнителем</w:t>
      </w:r>
    </w:p>
    <w:p w:rsidR="0097509F" w:rsidRPr="002249A9" w:rsidRDefault="0097509F" w:rsidP="0097509F">
      <w:pPr>
        <w:jc w:val="both"/>
        <w:rPr>
          <w:rFonts w:ascii="Times New Roman" w:hAnsi="Times New Roman" w:cs="Times New Roman"/>
          <w:sz w:val="24"/>
        </w:rPr>
      </w:pPr>
      <w:r w:rsidRPr="002249A9">
        <w:rPr>
          <w:rFonts w:ascii="Times New Roman" w:hAnsi="Times New Roman" w:cs="Times New Roman"/>
          <w:sz w:val="24"/>
        </w:rPr>
        <w:t>Качество работы и оказания услуг Исполнителем оценивается по следующим показателям:</w:t>
      </w:r>
    </w:p>
    <w:p w:rsidR="0097509F" w:rsidRPr="0097509F" w:rsidRDefault="0097509F" w:rsidP="0097509F">
      <w:pPr>
        <w:pStyle w:val="a4"/>
        <w:numPr>
          <w:ilvl w:val="1"/>
          <w:numId w:val="3"/>
        </w:numPr>
        <w:jc w:val="both"/>
      </w:pPr>
      <w:r w:rsidRPr="0097509F">
        <w:rPr>
          <w:b/>
        </w:rPr>
        <w:t xml:space="preserve"> Персонал</w:t>
      </w:r>
      <w:r w:rsidRPr="0097509F">
        <w:t>:</w:t>
      </w:r>
      <w:r w:rsidR="006D55CE">
        <w:t xml:space="preserve"> вид и состояние униформы/спец</w:t>
      </w:r>
      <w:r w:rsidRPr="0097509F">
        <w:t>одежды; своевременное прохождение обучения аттестации; соблюдение персоналом правил, установленных на Объекте.</w:t>
      </w:r>
    </w:p>
    <w:p w:rsidR="0097509F" w:rsidRPr="0097509F" w:rsidRDefault="0097509F" w:rsidP="0097509F">
      <w:pPr>
        <w:pStyle w:val="a4"/>
        <w:numPr>
          <w:ilvl w:val="1"/>
          <w:numId w:val="3"/>
        </w:numPr>
        <w:jc w:val="both"/>
      </w:pPr>
      <w:r w:rsidRPr="0097509F">
        <w:rPr>
          <w:b/>
        </w:rPr>
        <w:t>Финансовая дисциплина:</w:t>
      </w:r>
      <w:r w:rsidRPr="0097509F">
        <w:t xml:space="preserve"> своевременность предоставления и корректность счетов, отчетных документов;</w:t>
      </w:r>
    </w:p>
    <w:p w:rsidR="0097509F" w:rsidRPr="0097509F" w:rsidRDefault="0097509F" w:rsidP="0097509F">
      <w:pPr>
        <w:pStyle w:val="a4"/>
        <w:numPr>
          <w:ilvl w:val="1"/>
          <w:numId w:val="3"/>
        </w:numPr>
        <w:jc w:val="both"/>
      </w:pPr>
      <w:r w:rsidRPr="0097509F">
        <w:t xml:space="preserve">Корректность ведения </w:t>
      </w:r>
      <w:r w:rsidRPr="0097509F">
        <w:rPr>
          <w:b/>
        </w:rPr>
        <w:t>учета коммунальных расходов</w:t>
      </w:r>
      <w:r w:rsidRPr="0097509F">
        <w:t>;</w:t>
      </w:r>
    </w:p>
    <w:p w:rsidR="0097509F" w:rsidRPr="0097509F" w:rsidRDefault="0097509F" w:rsidP="0097509F">
      <w:pPr>
        <w:pStyle w:val="a4"/>
        <w:numPr>
          <w:ilvl w:val="1"/>
          <w:numId w:val="3"/>
        </w:numPr>
        <w:jc w:val="both"/>
      </w:pPr>
      <w:r w:rsidRPr="0097509F">
        <w:rPr>
          <w:b/>
        </w:rPr>
        <w:t>Организация эксплуатации:</w:t>
      </w:r>
      <w:r w:rsidRPr="0097509F">
        <w:t xml:space="preserve"> качество стандартов тех эксплуатации; своевременность выполнения и реагирования на заявки (в соответствии с вводимыми стандартами); соблюдение сроков выполнения </w:t>
      </w:r>
      <w:proofErr w:type="gramStart"/>
      <w:r w:rsidR="00623CC8">
        <w:t>ЭК</w:t>
      </w:r>
      <w:proofErr w:type="gramEnd"/>
      <w:r w:rsidR="00623CC8">
        <w:t xml:space="preserve"> и ТО</w:t>
      </w:r>
      <w:r w:rsidRPr="0097509F">
        <w:t xml:space="preserve">; </w:t>
      </w:r>
    </w:p>
    <w:p w:rsidR="0097509F" w:rsidRPr="0097509F" w:rsidRDefault="0097509F" w:rsidP="0097509F">
      <w:pPr>
        <w:pStyle w:val="a4"/>
        <w:numPr>
          <w:ilvl w:val="1"/>
          <w:numId w:val="3"/>
        </w:numPr>
        <w:jc w:val="both"/>
      </w:pPr>
      <w:r w:rsidRPr="0097509F">
        <w:rPr>
          <w:b/>
        </w:rPr>
        <w:t>Реагирование на ЧП:</w:t>
      </w:r>
      <w:r w:rsidRPr="0097509F">
        <w:t xml:space="preserve"> отсутствие ЧП, в связи с правильной эксплуатацией; планы действий при ЧП; своевременное уведомление и реагирование;</w:t>
      </w:r>
    </w:p>
    <w:p w:rsidR="0097509F" w:rsidRPr="00E24EBF" w:rsidRDefault="0097509F" w:rsidP="0097509F">
      <w:pPr>
        <w:jc w:val="both"/>
        <w:rPr>
          <w:rFonts w:ascii="Times New Roman" w:hAnsi="Times New Roman" w:cs="Times New Roman"/>
        </w:rPr>
      </w:pPr>
    </w:p>
    <w:p w:rsidR="0097509F" w:rsidRPr="002249A9" w:rsidRDefault="0097509F" w:rsidP="0097509F">
      <w:pPr>
        <w:jc w:val="both"/>
        <w:rPr>
          <w:rFonts w:ascii="Times New Roman" w:hAnsi="Times New Roman" w:cs="Times New Roman"/>
          <w:sz w:val="24"/>
        </w:rPr>
      </w:pPr>
      <w:r w:rsidRPr="002249A9">
        <w:rPr>
          <w:rFonts w:ascii="Times New Roman" w:hAnsi="Times New Roman" w:cs="Times New Roman"/>
          <w:sz w:val="24"/>
        </w:rPr>
        <w:t xml:space="preserve">Общая система оценки качества оказания услуг (с указанием оцениваемых критериев) по содержанию, технической эксплуатации оборудования и инженерных сетей, зданий и сооружений Объекта приведена в Приложении №2 «Общие критерии оценки качества работы Исполнителя» </w:t>
      </w:r>
    </w:p>
    <w:p w:rsidR="0097509F" w:rsidRPr="00E24EBF" w:rsidRDefault="0097509F" w:rsidP="0097509F">
      <w:pPr>
        <w:jc w:val="both"/>
        <w:rPr>
          <w:rFonts w:ascii="Times New Roman" w:hAnsi="Times New Roman" w:cs="Times New Roman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lastRenderedPageBreak/>
        <w:t>Оценка персонала Исполнителя</w:t>
      </w:r>
    </w:p>
    <w:p w:rsidR="0097509F" w:rsidRPr="00623CC8" w:rsidRDefault="0097509F" w:rsidP="00E24EBF">
      <w:pPr>
        <w:pStyle w:val="a"/>
        <w:numPr>
          <w:ilvl w:val="0"/>
          <w:numId w:val="0"/>
        </w:numPr>
        <w:rPr>
          <w:rFonts w:cs="Times New Roman"/>
        </w:rPr>
      </w:pPr>
      <w:r w:rsidRPr="00623CC8">
        <w:rPr>
          <w:rFonts w:cs="Times New Roman"/>
        </w:rPr>
        <w:t>3.1. Персонал Исполнителя должен быть аттестован, обучен и проинструктирован надлежащим образом, в соответствии с условиями Договора и требованием законодательства. Оценка по данному критерию осуществляется на основании наличия удостоверений и своевременного прохождения инструктажей, в соответствии с действующими требованиями.</w:t>
      </w:r>
    </w:p>
    <w:p w:rsidR="0097509F" w:rsidRPr="00623CC8" w:rsidRDefault="0097509F" w:rsidP="00E24EBF">
      <w:pPr>
        <w:pStyle w:val="a"/>
        <w:numPr>
          <w:ilvl w:val="0"/>
          <w:numId w:val="0"/>
        </w:numPr>
        <w:rPr>
          <w:rFonts w:cs="Times New Roman"/>
        </w:rPr>
      </w:pPr>
      <w:r w:rsidRPr="00623CC8">
        <w:rPr>
          <w:rFonts w:cs="Times New Roman"/>
        </w:rPr>
        <w:t>3.2. Персонал Исполнителя должен носить униформу надлежащим образом и содержать ее в опрятном состоянии. В случае необходимости (износа, порчи и т.д.) униформа, спецодежда должна своевременно обновляться. Оценка осуществляется на основании количества нарушений, допущенных сотрудниками Исполнителя, и зафиксированных Актами, за отчетный период.</w:t>
      </w:r>
    </w:p>
    <w:p w:rsidR="0097509F" w:rsidRPr="00623CC8" w:rsidRDefault="0097509F" w:rsidP="00E24EBF">
      <w:pPr>
        <w:pStyle w:val="a"/>
        <w:numPr>
          <w:ilvl w:val="0"/>
          <w:numId w:val="0"/>
        </w:numPr>
        <w:rPr>
          <w:rFonts w:cs="Times New Roman"/>
        </w:rPr>
      </w:pPr>
      <w:r w:rsidRPr="00623CC8">
        <w:rPr>
          <w:rFonts w:cs="Times New Roman"/>
        </w:rPr>
        <w:t>3.3. Персонал Исполнителя должен соблюдать правила, установленные на Объектах заказчика. Нарушения фиксируются двухсторонним Актом (Приложение №4). Оценка осуществляется на основании количества нарушений, допущенных сотрудниками Исполнителя.</w:t>
      </w:r>
    </w:p>
    <w:p w:rsidR="0097509F" w:rsidRPr="00E24EBF" w:rsidRDefault="0097509F" w:rsidP="0097509F">
      <w:pPr>
        <w:jc w:val="both"/>
        <w:rPr>
          <w:rFonts w:ascii="Times New Roman" w:hAnsi="Times New Roman" w:cs="Times New Roman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t>Финансовый контроль</w:t>
      </w:r>
    </w:p>
    <w:p w:rsidR="0097509F" w:rsidRPr="002249A9" w:rsidRDefault="0097509F" w:rsidP="0097509F">
      <w:pPr>
        <w:jc w:val="both"/>
        <w:rPr>
          <w:rFonts w:ascii="Times New Roman" w:hAnsi="Times New Roman" w:cs="Times New Roman"/>
          <w:sz w:val="24"/>
        </w:rPr>
      </w:pPr>
      <w:r w:rsidRPr="002249A9">
        <w:rPr>
          <w:rFonts w:ascii="Times New Roman" w:hAnsi="Times New Roman" w:cs="Times New Roman"/>
          <w:sz w:val="24"/>
        </w:rPr>
        <w:t xml:space="preserve">В рамках настоящего Соглашения об уровне качества Исполнитель обязан своевременно предоставлять Заказчику корректно оформленные акты выполненных работ, отчеты, счета и отчетные бухгалтерские документы по договорным услугам и дополнительным работам, а так же оперативно, по запросу Заказчика, сметы на Дополнительные работы или услуги. Оценка по данному показателю осуществляется </w:t>
      </w:r>
      <w:r w:rsidR="00231330" w:rsidRPr="00231330">
        <w:rPr>
          <w:rFonts w:ascii="Times New Roman" w:hAnsi="Times New Roman" w:cs="Times New Roman"/>
          <w:sz w:val="24"/>
          <w:szCs w:val="24"/>
        </w:rPr>
        <w:t>инженер</w:t>
      </w:r>
      <w:r w:rsidR="00231330">
        <w:rPr>
          <w:rFonts w:ascii="Times New Roman" w:hAnsi="Times New Roman" w:cs="Times New Roman"/>
          <w:sz w:val="24"/>
          <w:szCs w:val="24"/>
        </w:rPr>
        <w:t>ом</w:t>
      </w:r>
      <w:r w:rsidR="00231330" w:rsidRPr="00231330">
        <w:rPr>
          <w:rFonts w:ascii="Times New Roman" w:hAnsi="Times New Roman" w:cs="Times New Roman"/>
          <w:sz w:val="24"/>
          <w:szCs w:val="24"/>
        </w:rPr>
        <w:t xml:space="preserve"> по эксплуатации объектов недвижимости,  главны</w:t>
      </w:r>
      <w:r w:rsidR="00231330">
        <w:rPr>
          <w:rFonts w:ascii="Times New Roman" w:hAnsi="Times New Roman" w:cs="Times New Roman"/>
          <w:sz w:val="24"/>
          <w:szCs w:val="24"/>
        </w:rPr>
        <w:t>м</w:t>
      </w:r>
      <w:r w:rsidR="00231330" w:rsidRPr="00231330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231330">
        <w:rPr>
          <w:rFonts w:ascii="Times New Roman" w:hAnsi="Times New Roman" w:cs="Times New Roman"/>
          <w:sz w:val="24"/>
          <w:szCs w:val="24"/>
        </w:rPr>
        <w:t>ом</w:t>
      </w:r>
      <w:r w:rsidR="00231330" w:rsidRPr="00231330">
        <w:rPr>
          <w:rFonts w:ascii="Times New Roman" w:hAnsi="Times New Roman" w:cs="Times New Roman"/>
          <w:sz w:val="24"/>
          <w:szCs w:val="24"/>
        </w:rPr>
        <w:t xml:space="preserve"> и/или друг</w:t>
      </w:r>
      <w:r w:rsidR="00231330">
        <w:rPr>
          <w:rFonts w:ascii="Times New Roman" w:hAnsi="Times New Roman" w:cs="Times New Roman"/>
          <w:sz w:val="24"/>
          <w:szCs w:val="24"/>
        </w:rPr>
        <w:t>им</w:t>
      </w:r>
      <w:r w:rsidR="00231330" w:rsidRPr="00231330">
        <w:rPr>
          <w:rFonts w:ascii="Times New Roman" w:hAnsi="Times New Roman" w:cs="Times New Roman"/>
          <w:sz w:val="24"/>
          <w:szCs w:val="24"/>
        </w:rPr>
        <w:t xml:space="preserve">  уполномоченн</w:t>
      </w:r>
      <w:r w:rsidR="00231330">
        <w:rPr>
          <w:rFonts w:ascii="Times New Roman" w:hAnsi="Times New Roman" w:cs="Times New Roman"/>
          <w:sz w:val="24"/>
          <w:szCs w:val="24"/>
        </w:rPr>
        <w:t>ым</w:t>
      </w:r>
      <w:r w:rsidR="00231330" w:rsidRPr="00231330">
        <w:rPr>
          <w:rFonts w:ascii="Times New Roman" w:hAnsi="Times New Roman" w:cs="Times New Roman"/>
          <w:sz w:val="24"/>
          <w:szCs w:val="24"/>
        </w:rPr>
        <w:t xml:space="preserve"> лицо</w:t>
      </w:r>
      <w:r w:rsidR="00231330">
        <w:rPr>
          <w:rFonts w:ascii="Times New Roman" w:hAnsi="Times New Roman" w:cs="Times New Roman"/>
          <w:sz w:val="24"/>
          <w:szCs w:val="24"/>
        </w:rPr>
        <w:t>м</w:t>
      </w:r>
      <w:r w:rsidR="00231330" w:rsidRPr="00231330">
        <w:rPr>
          <w:rFonts w:ascii="Times New Roman" w:hAnsi="Times New Roman" w:cs="Times New Roman"/>
          <w:sz w:val="24"/>
          <w:szCs w:val="24"/>
        </w:rPr>
        <w:t xml:space="preserve"> со стороны Заказчика</w:t>
      </w:r>
      <w:r w:rsidRPr="002249A9">
        <w:rPr>
          <w:rFonts w:ascii="Times New Roman" w:hAnsi="Times New Roman" w:cs="Times New Roman"/>
          <w:sz w:val="24"/>
        </w:rPr>
        <w:t>, в соответствии с критериями, указанными в Приложении №2</w:t>
      </w:r>
    </w:p>
    <w:p w:rsidR="0097509F" w:rsidRPr="00E24EBF" w:rsidRDefault="0097509F" w:rsidP="0097509F">
      <w:pPr>
        <w:jc w:val="both"/>
        <w:rPr>
          <w:rFonts w:ascii="Times New Roman" w:hAnsi="Times New Roman" w:cs="Times New Roman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t>Ведение базы учета коммунальных расходов</w:t>
      </w:r>
    </w:p>
    <w:p w:rsidR="0097509F" w:rsidRPr="002249A9" w:rsidRDefault="0097509F" w:rsidP="0097509F">
      <w:pPr>
        <w:jc w:val="both"/>
        <w:rPr>
          <w:rFonts w:ascii="Times New Roman" w:hAnsi="Times New Roman" w:cs="Times New Roman"/>
          <w:sz w:val="24"/>
        </w:rPr>
      </w:pPr>
      <w:r w:rsidRPr="002249A9">
        <w:rPr>
          <w:rFonts w:ascii="Times New Roman" w:hAnsi="Times New Roman" w:cs="Times New Roman"/>
          <w:sz w:val="24"/>
        </w:rPr>
        <w:t xml:space="preserve">Исполнитель обязан ежемесячно, своевременно, в соответствии с графиком, утвержденным с Заказчиком, производить снятия показаний всех приборов учета коммунальных ресурсов (электроснабжения, водоснабжения, теплоснабжения и т.д.), установленных на Объекте, и своевременно предоставлять их Заказчику. База данных должна постоянно и своевременно обновляться для того, чтобы отображать потребление коммунальных услуг и коммунальные расходы в актуальном состоянии. Оценка по данному показателю осуществляется </w:t>
      </w:r>
      <w:r w:rsidR="00231330" w:rsidRPr="00231330">
        <w:rPr>
          <w:rFonts w:ascii="Times New Roman" w:hAnsi="Times New Roman" w:cs="Times New Roman"/>
          <w:sz w:val="24"/>
          <w:szCs w:val="24"/>
        </w:rPr>
        <w:t xml:space="preserve">инженер по эксплуатации объектов недвижимости,  главный специалист и/или другое  уполномоченное лицо со стороны </w:t>
      </w:r>
      <w:r w:rsidRPr="002249A9">
        <w:rPr>
          <w:rFonts w:ascii="Times New Roman" w:hAnsi="Times New Roman" w:cs="Times New Roman"/>
          <w:sz w:val="24"/>
        </w:rPr>
        <w:t>Заказчика, на основании полученной от Исполнителя информации.</w:t>
      </w:r>
    </w:p>
    <w:p w:rsidR="0097509F" w:rsidRPr="00E24EBF" w:rsidRDefault="0097509F" w:rsidP="0097509F">
      <w:pPr>
        <w:jc w:val="both"/>
        <w:rPr>
          <w:rFonts w:ascii="Times New Roman" w:hAnsi="Times New Roman" w:cs="Times New Roman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t>Организация эксплуатации</w:t>
      </w:r>
    </w:p>
    <w:p w:rsidR="0097509F" w:rsidRPr="002249A9" w:rsidRDefault="0097509F" w:rsidP="0097509F">
      <w:pPr>
        <w:jc w:val="both"/>
        <w:rPr>
          <w:rFonts w:ascii="Times New Roman" w:hAnsi="Times New Roman" w:cs="Times New Roman"/>
          <w:sz w:val="24"/>
        </w:rPr>
      </w:pPr>
      <w:r w:rsidRPr="002249A9">
        <w:rPr>
          <w:rFonts w:ascii="Times New Roman" w:hAnsi="Times New Roman" w:cs="Times New Roman"/>
          <w:sz w:val="24"/>
        </w:rPr>
        <w:t>Организация эксплуатации оценивается по следующим показателям:</w:t>
      </w:r>
    </w:p>
    <w:p w:rsidR="0097509F" w:rsidRPr="0097509F" w:rsidRDefault="0097509F" w:rsidP="0097509F">
      <w:pPr>
        <w:pStyle w:val="a4"/>
        <w:numPr>
          <w:ilvl w:val="1"/>
          <w:numId w:val="5"/>
        </w:numPr>
        <w:jc w:val="both"/>
      </w:pPr>
      <w:r w:rsidRPr="0097509F">
        <w:rPr>
          <w:b/>
        </w:rPr>
        <w:t xml:space="preserve"> Качество эксплуатации</w:t>
      </w:r>
      <w:r w:rsidRPr="0097509F">
        <w:t xml:space="preserve">: оценивается на основании среднего результата проверок за отчетный период, отраженных в </w:t>
      </w:r>
      <w:proofErr w:type="gramStart"/>
      <w:r w:rsidRPr="0097509F">
        <w:t>чек-листах</w:t>
      </w:r>
      <w:proofErr w:type="gramEnd"/>
      <w:r w:rsidRPr="0097509F">
        <w:t xml:space="preserve"> (Приложение №3).</w:t>
      </w:r>
    </w:p>
    <w:p w:rsidR="0097509F" w:rsidRPr="0097509F" w:rsidRDefault="0097509F" w:rsidP="0097509F">
      <w:pPr>
        <w:pStyle w:val="a4"/>
        <w:numPr>
          <w:ilvl w:val="1"/>
          <w:numId w:val="5"/>
        </w:numPr>
        <w:jc w:val="both"/>
      </w:pPr>
      <w:r w:rsidRPr="0097509F">
        <w:rPr>
          <w:b/>
        </w:rPr>
        <w:t>Реагирование на поступающие заявки:</w:t>
      </w:r>
      <w:r w:rsidRPr="0097509F">
        <w:t xml:space="preserve"> с целью своевременного реагирования на поступающие заявки от Потребителей, для Исполнителя вводятся единые стандарты по времени реагирования на заявки (Приложение №1 «Матрица уровня обслуживания»). Оценка по данному критерию осуществляется на основании количества своевременно выполненных заявок.</w:t>
      </w:r>
    </w:p>
    <w:p w:rsidR="0097509F" w:rsidRPr="0097509F" w:rsidRDefault="0097509F" w:rsidP="0097509F">
      <w:pPr>
        <w:pStyle w:val="a4"/>
        <w:numPr>
          <w:ilvl w:val="1"/>
          <w:numId w:val="5"/>
        </w:numPr>
        <w:jc w:val="both"/>
      </w:pPr>
      <w:r w:rsidRPr="0097509F">
        <w:lastRenderedPageBreak/>
        <w:t xml:space="preserve"> Своевременного выполнения </w:t>
      </w:r>
      <w:r w:rsidR="00623CC8">
        <w:t xml:space="preserve">работ в рамках </w:t>
      </w:r>
      <w:r w:rsidR="00623CC8" w:rsidRPr="002249A9">
        <w:rPr>
          <w:b/>
        </w:rPr>
        <w:t>эксплуатационного контроля и технического обслуживания</w:t>
      </w:r>
      <w:r w:rsidRPr="0097509F">
        <w:t xml:space="preserve"> (далее </w:t>
      </w:r>
      <w:proofErr w:type="gramStart"/>
      <w:r w:rsidR="00623CC8">
        <w:t>ЭК</w:t>
      </w:r>
      <w:proofErr w:type="gramEnd"/>
      <w:r w:rsidR="00623CC8">
        <w:t xml:space="preserve"> и ТО</w:t>
      </w:r>
      <w:r w:rsidRPr="0097509F">
        <w:t>), на основании ежемесячного отчета</w:t>
      </w:r>
      <w:r w:rsidR="00623CC8">
        <w:t>.</w:t>
      </w:r>
    </w:p>
    <w:p w:rsidR="0097509F" w:rsidRPr="0097509F" w:rsidRDefault="00B8266D" w:rsidP="0097509F">
      <w:pPr>
        <w:pStyle w:val="a4"/>
        <w:numPr>
          <w:ilvl w:val="1"/>
          <w:numId w:val="5"/>
        </w:numPr>
        <w:spacing w:after="200" w:line="276" w:lineRule="auto"/>
      </w:pPr>
      <w:r>
        <w:rPr>
          <w:b/>
        </w:rPr>
        <w:t xml:space="preserve"> </w:t>
      </w:r>
      <w:r w:rsidR="0097509F" w:rsidRPr="0097509F">
        <w:rPr>
          <w:b/>
        </w:rPr>
        <w:t>Жалобы от сотрудников Заказчика</w:t>
      </w:r>
      <w:r w:rsidR="0097509F" w:rsidRPr="0097509F">
        <w:t xml:space="preserve">: Количество жалоб от сотрудников Заказчика, </w:t>
      </w:r>
      <w:proofErr w:type="gramStart"/>
      <w:r w:rsidR="0097509F" w:rsidRPr="0097509F">
        <w:t>связанные</w:t>
      </w:r>
      <w:proofErr w:type="gramEnd"/>
      <w:r w:rsidR="0097509F" w:rsidRPr="0097509F">
        <w:t xml:space="preserve"> с деятельностью Исполнителя, не должно превышать 1 за месяц.</w:t>
      </w:r>
    </w:p>
    <w:p w:rsidR="0097509F" w:rsidRPr="0097509F" w:rsidRDefault="0097509F" w:rsidP="0097509F">
      <w:pPr>
        <w:pStyle w:val="a4"/>
        <w:rPr>
          <w:b/>
          <w:sz w:val="32"/>
          <w:szCs w:val="32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t>Реагирование на чрезвычайные ситуации, аварии на Объекте</w:t>
      </w:r>
    </w:p>
    <w:p w:rsidR="0097509F" w:rsidRPr="002249A9" w:rsidRDefault="0097509F" w:rsidP="0097509F">
      <w:pPr>
        <w:ind w:left="360"/>
        <w:jc w:val="both"/>
        <w:rPr>
          <w:rFonts w:ascii="Times New Roman" w:hAnsi="Times New Roman" w:cs="Times New Roman"/>
          <w:sz w:val="24"/>
        </w:rPr>
      </w:pPr>
      <w:proofErr w:type="gramStart"/>
      <w:r w:rsidRPr="002249A9">
        <w:rPr>
          <w:rFonts w:ascii="Times New Roman" w:hAnsi="Times New Roman" w:cs="Times New Roman"/>
          <w:sz w:val="24"/>
        </w:rPr>
        <w:t xml:space="preserve">Качество работы Исполнителя при реагировании на чрезвычайные ситуации и аварии на Объекте оцениваются исходя из: количества аварий, произошедших за период (показатель качественной работы Исполнителя по </w:t>
      </w:r>
      <w:r w:rsidR="00623CC8" w:rsidRPr="002249A9">
        <w:rPr>
          <w:rFonts w:ascii="Times New Roman" w:hAnsi="Times New Roman" w:cs="Times New Roman"/>
          <w:sz w:val="24"/>
        </w:rPr>
        <w:t>ЭК и ТО</w:t>
      </w:r>
      <w:r w:rsidRPr="002249A9">
        <w:rPr>
          <w:rFonts w:ascii="Times New Roman" w:hAnsi="Times New Roman" w:cs="Times New Roman"/>
          <w:sz w:val="24"/>
        </w:rPr>
        <w:t xml:space="preserve">); наличия Планов реагирования при Чрезвычайных ситуациях и соответствующего инструктажа персонала; своевременности информирования ответственных лиц от Заказчика о ЧП на объекте и оперативность прибытия аварийной бригады. </w:t>
      </w:r>
      <w:proofErr w:type="gramEnd"/>
    </w:p>
    <w:p w:rsidR="0097509F" w:rsidRPr="00E24EBF" w:rsidRDefault="0097509F" w:rsidP="0097509F">
      <w:pPr>
        <w:ind w:left="360"/>
        <w:jc w:val="both"/>
        <w:rPr>
          <w:rFonts w:ascii="Times New Roman" w:hAnsi="Times New Roman" w:cs="Times New Roman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t xml:space="preserve">Методика </w:t>
      </w:r>
      <w:proofErr w:type="gramStart"/>
      <w:r w:rsidRPr="0097509F">
        <w:rPr>
          <w:b/>
          <w:sz w:val="32"/>
          <w:szCs w:val="32"/>
        </w:rPr>
        <w:t>оценки уровня качества оказания услуг</w:t>
      </w:r>
      <w:proofErr w:type="gramEnd"/>
      <w:r w:rsidRPr="0097509F">
        <w:rPr>
          <w:b/>
          <w:sz w:val="32"/>
          <w:szCs w:val="32"/>
        </w:rPr>
        <w:t xml:space="preserve"> Исполнителем</w:t>
      </w:r>
    </w:p>
    <w:p w:rsidR="0097509F" w:rsidRPr="002249A9" w:rsidRDefault="0097509F" w:rsidP="0097509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A9">
        <w:rPr>
          <w:rFonts w:ascii="Times New Roman" w:hAnsi="Times New Roman" w:cs="Times New Roman"/>
          <w:sz w:val="24"/>
          <w:szCs w:val="24"/>
        </w:rPr>
        <w:t>Каждый показатель в зависимости от степени важности имеет свою градацию и оценку.</w:t>
      </w:r>
    </w:p>
    <w:p w:rsidR="0097509F" w:rsidRPr="002249A9" w:rsidRDefault="0097509F" w:rsidP="009750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9A9">
        <w:rPr>
          <w:rFonts w:ascii="Times New Roman" w:hAnsi="Times New Roman" w:cs="Times New Roman"/>
          <w:sz w:val="24"/>
          <w:szCs w:val="24"/>
        </w:rPr>
        <w:t>При положительных результатах работы Исполнителя за отчетный период (месяц) общий процент качества работы Исполнителя, по результатам оценки по всем показателям, будет максимально приближен к 100%.</w:t>
      </w:r>
    </w:p>
    <w:p w:rsidR="0097509F" w:rsidRPr="002249A9" w:rsidRDefault="0097509F" w:rsidP="009750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9A9">
        <w:rPr>
          <w:rFonts w:ascii="Times New Roman" w:hAnsi="Times New Roman" w:cs="Times New Roman"/>
          <w:sz w:val="24"/>
          <w:szCs w:val="24"/>
        </w:rPr>
        <w:t xml:space="preserve">В случае наличия отрицательных результатов по оцениваемым показателям, общий процент качества работы будет соответственно уменьшаться. </w:t>
      </w:r>
    </w:p>
    <w:p w:rsidR="0097509F" w:rsidRPr="002249A9" w:rsidRDefault="0097509F" w:rsidP="009750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9A9">
        <w:rPr>
          <w:rFonts w:ascii="Times New Roman" w:hAnsi="Times New Roman" w:cs="Times New Roman"/>
          <w:sz w:val="24"/>
          <w:szCs w:val="24"/>
        </w:rPr>
        <w:t xml:space="preserve">Данная система оценки позволяет объективно, на ежемесячной основе, оценить качество работ привлекаемых Подрядных организаций, с целью принятия соответствующих координирующих и управленческих решений, а так же дополнительно мотивирует компании на улучшение качества предоставляемых ими услуг. </w:t>
      </w:r>
    </w:p>
    <w:p w:rsidR="0097509F" w:rsidRPr="009C7B08" w:rsidRDefault="0097509F" w:rsidP="009750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9A9">
        <w:rPr>
          <w:rFonts w:ascii="Times New Roman" w:hAnsi="Times New Roman" w:cs="Times New Roman"/>
          <w:sz w:val="24"/>
          <w:szCs w:val="24"/>
        </w:rPr>
        <w:t xml:space="preserve">При ненадлежащем качестве оказанных Исполнителем услуг за отчетный период, на основании полученной оценки (Приложение №2), стоимость Базовой цены Договора за услуги содержания и технической эксплуатации оборудования и внутридомовых инженерных систем, </w:t>
      </w:r>
      <w:r w:rsidRPr="009C7B08">
        <w:rPr>
          <w:rFonts w:ascii="Times New Roman" w:hAnsi="Times New Roman" w:cs="Times New Roman"/>
          <w:sz w:val="24"/>
          <w:szCs w:val="24"/>
        </w:rPr>
        <w:t xml:space="preserve">зданий и сооружений за отчетный период будет уменьшаться в следующем порядке: </w:t>
      </w:r>
    </w:p>
    <w:p w:rsidR="00B8266D" w:rsidRPr="009C7B08" w:rsidRDefault="0097509F" w:rsidP="00B8266D">
      <w:pPr>
        <w:pStyle w:val="a"/>
        <w:numPr>
          <w:ilvl w:val="0"/>
          <w:numId w:val="0"/>
        </w:numPr>
        <w:ind w:left="1648"/>
        <w:rPr>
          <w:rFonts w:cs="Times New Roman"/>
        </w:rPr>
      </w:pPr>
      <w:r w:rsidRPr="009C7B08">
        <w:rPr>
          <w:rFonts w:cs="Times New Roman"/>
        </w:rPr>
        <w:t>В случае если общий процент качества работы (далее ПКР) составил</w:t>
      </w:r>
      <w:r w:rsidR="00B8266D" w:rsidRPr="009C7B08">
        <w:rPr>
          <w:rFonts w:cs="Times New Roman"/>
        </w:rPr>
        <w:t>:</w:t>
      </w:r>
      <w:r w:rsidRPr="009C7B08">
        <w:rPr>
          <w:rFonts w:cs="Times New Roman"/>
        </w:rPr>
        <w:t xml:space="preserve"> </w:t>
      </w:r>
    </w:p>
    <w:p w:rsidR="0097509F" w:rsidRPr="009C7B08" w:rsidRDefault="0097509F" w:rsidP="00B8266D">
      <w:pPr>
        <w:pStyle w:val="a"/>
        <w:numPr>
          <w:ilvl w:val="0"/>
          <w:numId w:val="14"/>
        </w:numPr>
        <w:tabs>
          <w:tab w:val="left" w:pos="1276"/>
        </w:tabs>
        <w:rPr>
          <w:rFonts w:cs="Times New Roman"/>
        </w:rPr>
      </w:pPr>
      <w:r w:rsidRPr="009C7B08">
        <w:rPr>
          <w:rFonts w:cs="Times New Roman"/>
        </w:rPr>
        <w:t>90,00 – 94,99% - базовая стоимость услуг Исполнителя в отчетном месяце уменьшается на 3%;</w:t>
      </w:r>
    </w:p>
    <w:p w:rsidR="0097509F" w:rsidRPr="009C7B08" w:rsidRDefault="0097509F" w:rsidP="00B8266D">
      <w:pPr>
        <w:pStyle w:val="a"/>
        <w:numPr>
          <w:ilvl w:val="0"/>
          <w:numId w:val="14"/>
        </w:numPr>
        <w:tabs>
          <w:tab w:val="left" w:pos="1276"/>
        </w:tabs>
        <w:rPr>
          <w:rFonts w:cs="Times New Roman"/>
        </w:rPr>
      </w:pPr>
      <w:r w:rsidRPr="009C7B08">
        <w:rPr>
          <w:rFonts w:cs="Times New Roman"/>
        </w:rPr>
        <w:t>85,00 – 89,99% - базовая стоимость услуг Исполнителя в отчетном месяце уменьшается на 5%;</w:t>
      </w:r>
    </w:p>
    <w:p w:rsidR="0097509F" w:rsidRPr="009C7B08" w:rsidRDefault="0097509F" w:rsidP="00B8266D">
      <w:pPr>
        <w:pStyle w:val="a"/>
        <w:numPr>
          <w:ilvl w:val="0"/>
          <w:numId w:val="14"/>
        </w:numPr>
        <w:tabs>
          <w:tab w:val="left" w:pos="1276"/>
        </w:tabs>
        <w:rPr>
          <w:rFonts w:cs="Times New Roman"/>
        </w:rPr>
      </w:pPr>
      <w:r w:rsidRPr="009C7B08">
        <w:rPr>
          <w:rFonts w:cs="Times New Roman"/>
        </w:rPr>
        <w:t xml:space="preserve">84,99 </w:t>
      </w:r>
      <w:r w:rsidR="00B8266D" w:rsidRPr="009C7B08">
        <w:rPr>
          <w:rFonts w:cs="Times New Roman"/>
        </w:rPr>
        <w:t>– 70%</w:t>
      </w:r>
      <w:r w:rsidRPr="009C7B08">
        <w:rPr>
          <w:rFonts w:cs="Times New Roman"/>
        </w:rPr>
        <w:t xml:space="preserve"> - базовая стоимость услуг Исполнителя в отчетном месяце уменьшается на 7%;</w:t>
      </w:r>
    </w:p>
    <w:p w:rsidR="00B8266D" w:rsidRPr="009C7B08" w:rsidRDefault="00B8266D" w:rsidP="003E3C4C">
      <w:pPr>
        <w:pStyle w:val="a"/>
        <w:numPr>
          <w:ilvl w:val="0"/>
          <w:numId w:val="14"/>
        </w:numPr>
        <w:tabs>
          <w:tab w:val="left" w:pos="1276"/>
        </w:tabs>
        <w:rPr>
          <w:rFonts w:cs="Times New Roman"/>
        </w:rPr>
      </w:pPr>
      <w:r w:rsidRPr="009C7B08">
        <w:rPr>
          <w:rFonts w:cs="Times New Roman"/>
        </w:rPr>
        <w:t xml:space="preserve">69,99 и менее - </w:t>
      </w:r>
      <w:r w:rsidR="003E3C4C" w:rsidRPr="009C7B08">
        <w:rPr>
          <w:rFonts w:cs="Times New Roman"/>
        </w:rPr>
        <w:t>указанное качество приравнивается к неисполнению обязательств по настоящему Договору в отчетном месяце, в указанном случае Работы за отчетный месяц оплате не подлежат.</w:t>
      </w:r>
    </w:p>
    <w:p w:rsidR="00B8266D" w:rsidRPr="00623CC8" w:rsidRDefault="00B8266D" w:rsidP="003E3C4C">
      <w:pPr>
        <w:pStyle w:val="a"/>
        <w:numPr>
          <w:ilvl w:val="0"/>
          <w:numId w:val="0"/>
        </w:numPr>
        <w:tabs>
          <w:tab w:val="left" w:pos="1276"/>
        </w:tabs>
        <w:ind w:left="1648"/>
        <w:rPr>
          <w:rFonts w:cs="Times New Roman"/>
        </w:rPr>
      </w:pPr>
    </w:p>
    <w:p w:rsidR="0097509F" w:rsidRPr="0097509F" w:rsidRDefault="0097509F" w:rsidP="0097509F">
      <w:pPr>
        <w:pStyle w:val="a4"/>
        <w:numPr>
          <w:ilvl w:val="0"/>
          <w:numId w:val="2"/>
        </w:numPr>
        <w:spacing w:after="200" w:line="276" w:lineRule="auto"/>
        <w:ind w:left="786"/>
        <w:rPr>
          <w:b/>
          <w:sz w:val="32"/>
          <w:szCs w:val="32"/>
        </w:rPr>
      </w:pPr>
      <w:r w:rsidRPr="0097509F">
        <w:rPr>
          <w:b/>
          <w:sz w:val="32"/>
          <w:szCs w:val="32"/>
        </w:rPr>
        <w:t>Процедура улучшения и внесения изменений в SLA</w:t>
      </w:r>
    </w:p>
    <w:p w:rsidR="0097509F" w:rsidRPr="006D6CFB" w:rsidRDefault="0097509F" w:rsidP="0097509F">
      <w:pPr>
        <w:jc w:val="both"/>
        <w:rPr>
          <w:rFonts w:ascii="Times New Roman" w:hAnsi="Times New Roman" w:cs="Times New Roman"/>
          <w:color w:val="FF0000"/>
          <w:sz w:val="24"/>
        </w:rPr>
      </w:pPr>
      <w:r w:rsidRPr="002249A9">
        <w:rPr>
          <w:rFonts w:ascii="Times New Roman" w:hAnsi="Times New Roman" w:cs="Times New Roman"/>
          <w:sz w:val="24"/>
        </w:rPr>
        <w:lastRenderedPageBreak/>
        <w:t xml:space="preserve">9.1. </w:t>
      </w:r>
      <w:r w:rsidRPr="006D6CFB">
        <w:rPr>
          <w:rFonts w:ascii="Times New Roman" w:hAnsi="Times New Roman" w:cs="Times New Roman"/>
          <w:color w:val="FF0000"/>
          <w:sz w:val="24"/>
        </w:rPr>
        <w:t xml:space="preserve">Все изменения в данное соглашение вносятся на основании Распоряжения Директора Дирекции по эксплуатации </w:t>
      </w:r>
      <w:r w:rsidR="006D6CFB" w:rsidRPr="006D6CFB">
        <w:rPr>
          <w:rFonts w:ascii="Times New Roman" w:hAnsi="Times New Roman" w:cs="Times New Roman"/>
          <w:color w:val="FF0000"/>
          <w:sz w:val="24"/>
        </w:rPr>
        <w:t xml:space="preserve">и содержанию </w:t>
      </w:r>
      <w:r w:rsidRPr="006D6CFB">
        <w:rPr>
          <w:rFonts w:ascii="Times New Roman" w:hAnsi="Times New Roman" w:cs="Times New Roman"/>
          <w:color w:val="FF0000"/>
          <w:sz w:val="24"/>
        </w:rPr>
        <w:t>объектов.</w:t>
      </w:r>
    </w:p>
    <w:p w:rsidR="0097509F" w:rsidRPr="002249A9" w:rsidRDefault="0097509F" w:rsidP="0097509F">
      <w:pPr>
        <w:jc w:val="both"/>
        <w:rPr>
          <w:rFonts w:ascii="Times New Roman" w:hAnsi="Times New Roman" w:cs="Times New Roman"/>
          <w:sz w:val="24"/>
        </w:rPr>
      </w:pPr>
      <w:r w:rsidRPr="002249A9">
        <w:rPr>
          <w:rFonts w:ascii="Times New Roman" w:hAnsi="Times New Roman" w:cs="Times New Roman"/>
          <w:sz w:val="24"/>
        </w:rPr>
        <w:t>9.2. Инициатором изменений может быть любой участник Соглашения.</w:t>
      </w:r>
    </w:p>
    <w:p w:rsidR="0033242E" w:rsidRDefault="0033242E" w:rsidP="00E72077">
      <w:pPr>
        <w:pStyle w:val="a4"/>
        <w:ind w:left="714"/>
        <w:jc w:val="right"/>
        <w:rPr>
          <w:b/>
        </w:rPr>
      </w:pPr>
    </w:p>
    <w:p w:rsidR="0033242E" w:rsidRDefault="0033242E" w:rsidP="00E72077">
      <w:pPr>
        <w:pStyle w:val="a4"/>
        <w:ind w:left="714"/>
        <w:jc w:val="right"/>
        <w:rPr>
          <w:b/>
        </w:rPr>
      </w:pPr>
    </w:p>
    <w:p w:rsidR="00E72077" w:rsidRDefault="0097509F" w:rsidP="00E72077">
      <w:pPr>
        <w:pStyle w:val="a4"/>
        <w:ind w:left="714"/>
        <w:jc w:val="right"/>
        <w:rPr>
          <w:b/>
        </w:rPr>
      </w:pPr>
      <w:r>
        <w:rPr>
          <w:b/>
        </w:rPr>
        <w:t>Приложение №1</w:t>
      </w:r>
      <w:r w:rsidRPr="007E1C72">
        <w:rPr>
          <w:b/>
        </w:rPr>
        <w:t xml:space="preserve"> </w:t>
      </w:r>
      <w:r>
        <w:rPr>
          <w:b/>
        </w:rPr>
        <w:t xml:space="preserve">к </w:t>
      </w:r>
      <w:r>
        <w:rPr>
          <w:b/>
          <w:lang w:val="en-US"/>
        </w:rPr>
        <w:t>SLA</w:t>
      </w:r>
      <w:r>
        <w:rPr>
          <w:b/>
        </w:rPr>
        <w:t xml:space="preserve"> </w:t>
      </w:r>
    </w:p>
    <w:p w:rsidR="00E72077" w:rsidRDefault="00E72077" w:rsidP="00E72077">
      <w:pPr>
        <w:pStyle w:val="a4"/>
        <w:ind w:left="714"/>
        <w:jc w:val="right"/>
        <w:rPr>
          <w:b/>
        </w:rPr>
      </w:pPr>
    </w:p>
    <w:p w:rsidR="00B52238" w:rsidRDefault="00B52238" w:rsidP="00E72077">
      <w:pPr>
        <w:pStyle w:val="a4"/>
        <w:ind w:left="714"/>
        <w:jc w:val="center"/>
        <w:rPr>
          <w:rFonts w:eastAsia="Times New Roman"/>
          <w:b/>
          <w:bCs/>
          <w:color w:val="000000"/>
        </w:rPr>
      </w:pPr>
      <w:r w:rsidRPr="00B52238">
        <w:rPr>
          <w:rFonts w:eastAsia="Times New Roman"/>
          <w:b/>
          <w:bCs/>
          <w:color w:val="000000"/>
        </w:rPr>
        <w:t xml:space="preserve">Матрица уровня обслуживания. </w:t>
      </w:r>
    </w:p>
    <w:p w:rsidR="00B52238" w:rsidRDefault="00B52238" w:rsidP="00E72077">
      <w:pPr>
        <w:pStyle w:val="a4"/>
        <w:ind w:left="714"/>
        <w:jc w:val="center"/>
        <w:rPr>
          <w:rFonts w:eastAsia="Times New Roman"/>
          <w:b/>
          <w:bCs/>
          <w:color w:val="000000"/>
        </w:rPr>
      </w:pPr>
      <w:r w:rsidRPr="00B52238">
        <w:rPr>
          <w:rFonts w:eastAsia="Times New Roman"/>
          <w:b/>
          <w:bCs/>
          <w:color w:val="000000"/>
        </w:rPr>
        <w:t xml:space="preserve">Максимальное время реагирования Исполнителя </w:t>
      </w:r>
    </w:p>
    <w:p w:rsidR="00B52238" w:rsidRPr="00B52238" w:rsidRDefault="00B52238" w:rsidP="00E72077">
      <w:pPr>
        <w:pStyle w:val="a4"/>
        <w:ind w:left="714"/>
        <w:jc w:val="center"/>
        <w:rPr>
          <w:b/>
        </w:rPr>
      </w:pPr>
      <w:r w:rsidRPr="00B52238">
        <w:rPr>
          <w:rFonts w:eastAsia="Times New Roman"/>
          <w:b/>
          <w:bCs/>
          <w:color w:val="000000"/>
        </w:rPr>
        <w:t xml:space="preserve">на заявки и </w:t>
      </w:r>
      <w:r>
        <w:rPr>
          <w:rFonts w:eastAsia="Times New Roman"/>
          <w:b/>
          <w:bCs/>
          <w:color w:val="000000"/>
        </w:rPr>
        <w:t>сроки решения, выполнения работ</w:t>
      </w:r>
    </w:p>
    <w:p w:rsidR="00E72077" w:rsidRPr="00CE0C36" w:rsidRDefault="00E72077" w:rsidP="00E72077">
      <w:pPr>
        <w:pStyle w:val="a4"/>
        <w:ind w:left="714"/>
        <w:jc w:val="center"/>
        <w:rPr>
          <w:b/>
        </w:rPr>
      </w:pPr>
    </w:p>
    <w:p w:rsidR="0097509F" w:rsidRPr="004C1679" w:rsidRDefault="0097509F" w:rsidP="00E72077">
      <w:pPr>
        <w:pStyle w:val="a4"/>
        <w:ind w:left="780"/>
        <w:jc w:val="center"/>
        <w:rPr>
          <w:b/>
        </w:rPr>
      </w:pPr>
    </w:p>
    <w:tbl>
      <w:tblPr>
        <w:tblW w:w="10717" w:type="dxa"/>
        <w:tblInd w:w="108" w:type="dxa"/>
        <w:tblLook w:val="04A0" w:firstRow="1" w:lastRow="0" w:firstColumn="1" w:lastColumn="0" w:noHBand="0" w:noVBand="1"/>
      </w:tblPr>
      <w:tblGrid>
        <w:gridCol w:w="514"/>
        <w:gridCol w:w="4020"/>
        <w:gridCol w:w="945"/>
        <w:gridCol w:w="1892"/>
        <w:gridCol w:w="1416"/>
        <w:gridCol w:w="1930"/>
      </w:tblGrid>
      <w:tr w:rsidR="00E72077" w:rsidRPr="00E72077" w:rsidTr="00E72077">
        <w:trPr>
          <w:trHeight w:val="255"/>
        </w:trPr>
        <w:tc>
          <w:tcPr>
            <w:tcW w:w="107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tab/>
            </w:r>
            <w:r w:rsidRPr="00E72077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ru-RU"/>
              </w:rPr>
              <w:t>Матрица уровня обслуживания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№ п/п</w:t>
            </w: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проблемы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*Типы заявок: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b/>
                <w:bCs/>
                <w:color w:val="0070C0"/>
                <w:sz w:val="18"/>
                <w:szCs w:val="18"/>
                <w:lang w:eastAsia="ru-RU"/>
              </w:rPr>
              <w:t>***Приоритет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Время реагирования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Решение / Работа </w:t>
            </w:r>
            <w:proofErr w:type="gramStart"/>
            <w:r w:rsidRPr="00E720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 время</w:t>
            </w:r>
            <w:proofErr w:type="gramEnd"/>
          </w:p>
        </w:tc>
      </w:tr>
      <w:tr w:rsidR="00E72077" w:rsidRPr="00E72077" w:rsidTr="00E72077">
        <w:trPr>
          <w:trHeight w:val="435"/>
        </w:trPr>
        <w:tc>
          <w:tcPr>
            <w:tcW w:w="10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ru-RU"/>
              </w:rPr>
              <w:t>Внутренние инженерные системы</w:t>
            </w:r>
          </w:p>
        </w:tc>
      </w:tr>
      <w:tr w:rsidR="00B52238" w:rsidRPr="00E72077" w:rsidTr="00B52238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Протечки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</w:tr>
      <w:tr w:rsidR="00B52238" w:rsidRPr="00E72077" w:rsidTr="00B52238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Затопление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</w:tr>
      <w:tr w:rsidR="00B52238" w:rsidRPr="00E72077" w:rsidTr="00B52238">
        <w:trPr>
          <w:trHeight w:val="79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Устранение </w:t>
            </w: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подтекания</w:t>
            </w:r>
            <w:proofErr w:type="spellEnd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сантехнического оборудования, подводных и </w:t>
            </w: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соеденительных</w:t>
            </w:r>
            <w:proofErr w:type="spellEnd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элементов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</w:tr>
      <w:tr w:rsidR="00B52238" w:rsidRPr="00E72077" w:rsidTr="00B52238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Засор системы канализации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часа</w:t>
            </w:r>
          </w:p>
        </w:tc>
      </w:tr>
      <w:tr w:rsidR="00B52238" w:rsidRPr="00E72077" w:rsidTr="00B52238">
        <w:trPr>
          <w:trHeight w:val="9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 из строя оконечных устройств сантехнического оборудования (смеситель, спусковое устройство и т.д.)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54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нового сантехнического оборудования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57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Перенос сантехнического оборудования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электропитания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  <w:r w:rsidR="00B52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Отключение/выход из строя автоматического выключатели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 из строя выключателя освещения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неисправных ламп освещения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Ремонт, замена неисправных осветительных приборов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Ремонт, замена неисправной электропроводки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распределительного щита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дополнительных (перенос существующих) ламп освещения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часов</w:t>
            </w:r>
          </w:p>
        </w:tc>
      </w:tr>
      <w:tr w:rsidR="00B52238" w:rsidRPr="00E72077" w:rsidTr="00B52238">
        <w:trPr>
          <w:trHeight w:val="7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дополнительных (перенос существующих) электрических розеток, выключателей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B52238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нового электротехнического оборудования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Перенос электротехнического оборудования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Работоспособность радиаторов отопления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Работоспособность системы отопления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  <w:r w:rsidR="00B52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ХВС, ГВС в санузлах/комнатах отдыха, приема пищи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  <w:r w:rsidR="00B52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дополнительных (перенос существующих) радиаторов отопления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Неработоспособность системы вентиляции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  <w:r w:rsidR="00B52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Неработоспособность системы холодоснабжения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 системы вентиляции в конкретном помещении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 работоспособность кондиционера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</w:tr>
      <w:tr w:rsidR="00B52238" w:rsidRPr="00E72077" w:rsidTr="00B52238">
        <w:trPr>
          <w:trHeight w:val="7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 работоспособность кондиционера в серверной/коммутационной комнате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системы пожарной сигнализации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Неисправность/неработоспособность пожарных </w:t>
            </w: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часов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Неисправноть</w:t>
            </w:r>
            <w:proofErr w:type="spellEnd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/неработоспособность системы контроля и управления доступом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системы охранного телевидения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камеры видеонаблюдения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часов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системы оповещения и управления эвакуацией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системы охранной сигнализации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громкоговорителя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</w:t>
            </w:r>
            <w:proofErr w:type="gram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неисправного</w:t>
            </w:r>
            <w:proofErr w:type="gramEnd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извещателя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ИБП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неисправных аккумуляторов ИБП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Неиспрвность</w:t>
            </w:r>
            <w:proofErr w:type="spellEnd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/неработоспособность линии СКС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</w:t>
            </w: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неработоспосбность</w:t>
            </w:r>
            <w:proofErr w:type="spellEnd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системы автоматического газового пожаротушения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Неисправность/неработоспособность автоматики насосной станции противопожарного водопровода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Покрасочные работы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неисправности слаботочных систем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стен, полов, потолков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Предоставление отчета по проделанной работе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Мелкий ремонт, протяжка мебели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часа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Текущие мелкие плотницкие работы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часа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дверей, замков, ограничителей и т.д. (кроме аварийных ситуаций)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часа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Монтаж, навешивание картин, плакатов, телевизоров, аксессуаров и т.д.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часа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часов</w:t>
            </w:r>
          </w:p>
        </w:tc>
      </w:tr>
      <w:tr w:rsidR="00E72077" w:rsidRPr="00E72077" w:rsidTr="00E72077">
        <w:trPr>
          <w:trHeight w:val="510"/>
        </w:trPr>
        <w:tc>
          <w:tcPr>
            <w:tcW w:w="10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ru-RU"/>
              </w:rPr>
              <w:t>Внешние инженерные системы</w:t>
            </w:r>
          </w:p>
        </w:tc>
      </w:tr>
      <w:tr w:rsidR="00B52238" w:rsidRPr="00E72077" w:rsidTr="00B52238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Выставление ограждения вокруг опасного участка (зоны возникновения инцидента)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Диагностика причин снижения параметров питьевой воды на водопроводном вводе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суток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Переход на резервное водоснабжение (при наличии)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часа</w:t>
            </w:r>
          </w:p>
        </w:tc>
      </w:tr>
      <w:tr w:rsidR="00B52238" w:rsidRPr="00E72077" w:rsidTr="00B52238">
        <w:trPr>
          <w:trHeight w:val="9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Восстановление отсутствующих/поврежденных крышек люков водопроводных и канализационных колодцев  и решеток дождеприемников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Немедленно при обнаружении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часа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Локализация утечек воды, </w:t>
            </w:r>
            <w:proofErr w:type="spellStart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хоз</w:t>
            </w:r>
            <w:proofErr w:type="spellEnd"/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-бытовых стоков.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Откачка воды и очистка от мусора колодцев и камер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Восстановление разрушений камер,  колодцев и инженерных сооружений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часа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суток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Ремонт/замена неисправной трубопроводной запорной арматуры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Ремонт/замена неисправного трубопровода вне плана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часа</w:t>
            </w:r>
          </w:p>
        </w:tc>
      </w:tr>
      <w:tr w:rsidR="00B52238" w:rsidRPr="00E72077" w:rsidTr="00B52238">
        <w:trPr>
          <w:trHeight w:val="8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рабочего места и допуск бригады к производству ремонтных (аварийно-восстановительных) работ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1 (аварийный вызов)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немедленно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 часа</w:t>
            </w:r>
          </w:p>
        </w:tc>
      </w:tr>
      <w:tr w:rsidR="00B52238" w:rsidRPr="00E72077" w:rsidTr="00B52238">
        <w:trPr>
          <w:trHeight w:val="21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надзора за работами сторонних лиц в охранной зоне эксплуатируемых инженерных сетей и инженерных объектов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Время жизни должно соответствовать продолжительности работ сторонних лиц в охранной зоне эксплуатируемых инженерных сетей и объектов</w:t>
            </w:r>
          </w:p>
        </w:tc>
      </w:tr>
      <w:tr w:rsidR="00B52238" w:rsidRPr="00E72077" w:rsidTr="00B52238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Демонтаж ограждения после устранения аварии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Демонтаж временно установленных знаков при ремонтах на проезжей части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часов</w:t>
            </w:r>
          </w:p>
        </w:tc>
      </w:tr>
      <w:tr w:rsidR="00B52238" w:rsidRPr="00E72077" w:rsidTr="00B52238">
        <w:trPr>
          <w:trHeight w:val="4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Восстановление благоустройства в зоне проведения АВР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</w:pPr>
            <w:r w:rsidRPr="00E72077"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минут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77" w:rsidRPr="00E72077" w:rsidRDefault="00E72077" w:rsidP="00E7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0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суток</w:t>
            </w:r>
          </w:p>
        </w:tc>
      </w:tr>
    </w:tbl>
    <w:p w:rsidR="00E72077" w:rsidRDefault="00E72077" w:rsidP="00E72077">
      <w:pPr>
        <w:tabs>
          <w:tab w:val="left" w:pos="2891"/>
        </w:tabs>
      </w:pPr>
    </w:p>
    <w:p w:rsidR="00E72077" w:rsidRDefault="00E72077" w:rsidP="00E72077"/>
    <w:p w:rsidR="0097509F" w:rsidRPr="00E72077" w:rsidRDefault="00B52238" w:rsidP="00E72077">
      <w:pPr>
        <w:sectPr w:rsidR="0097509F" w:rsidRPr="00E72077" w:rsidSect="00E72077">
          <w:footerReference w:type="default" r:id="rId10"/>
          <w:pgSz w:w="11906" w:h="16838" w:code="9"/>
          <w:pgMar w:top="851" w:right="737" w:bottom="567" w:left="737" w:header="709" w:footer="709" w:gutter="0"/>
          <w:cols w:space="708"/>
          <w:docGrid w:linePitch="360"/>
        </w:sectPr>
      </w:pPr>
      <w:r>
        <w:rPr>
          <w:b/>
          <w:noProof/>
          <w:lang w:eastAsia="ru-RU"/>
        </w:rPr>
        <w:drawing>
          <wp:inline distT="0" distB="0" distL="0" distR="0" wp14:anchorId="0AE7B111" wp14:editId="758095F1">
            <wp:extent cx="4593946" cy="2332112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161" cy="2339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2238" w:rsidRDefault="0097509F" w:rsidP="00B52238">
      <w:pPr>
        <w:pStyle w:val="a4"/>
        <w:spacing w:after="200" w:line="276" w:lineRule="auto"/>
        <w:jc w:val="right"/>
        <w:rPr>
          <w:b/>
        </w:rPr>
      </w:pPr>
      <w:r>
        <w:rPr>
          <w:b/>
        </w:rPr>
        <w:lastRenderedPageBreak/>
        <w:t xml:space="preserve">Приложение №2 к </w:t>
      </w:r>
      <w:r>
        <w:rPr>
          <w:b/>
          <w:lang w:val="en-US"/>
        </w:rPr>
        <w:t>SLA</w:t>
      </w:r>
    </w:p>
    <w:p w:rsidR="0097509F" w:rsidRPr="00B52238" w:rsidRDefault="00B52238" w:rsidP="00B52238">
      <w:pPr>
        <w:pStyle w:val="a4"/>
        <w:spacing w:after="200" w:line="276" w:lineRule="auto"/>
        <w:jc w:val="center"/>
        <w:rPr>
          <w:b/>
        </w:rPr>
      </w:pPr>
      <w:r w:rsidRPr="00B52238">
        <w:rPr>
          <w:rFonts w:eastAsia="Times New Roman"/>
          <w:b/>
          <w:bCs/>
          <w:color w:val="000000"/>
        </w:rPr>
        <w:t>Общие критерии оценки качества работы Исполнителя</w:t>
      </w:r>
    </w:p>
    <w:tbl>
      <w:tblPr>
        <w:tblW w:w="1552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9"/>
        <w:gridCol w:w="1304"/>
        <w:gridCol w:w="398"/>
        <w:gridCol w:w="2234"/>
        <w:gridCol w:w="318"/>
        <w:gridCol w:w="2793"/>
        <w:gridCol w:w="892"/>
        <w:gridCol w:w="284"/>
        <w:gridCol w:w="1417"/>
        <w:gridCol w:w="202"/>
        <w:gridCol w:w="1074"/>
        <w:gridCol w:w="1266"/>
        <w:gridCol w:w="907"/>
        <w:gridCol w:w="880"/>
      </w:tblGrid>
      <w:tr w:rsidR="003E3C4C" w:rsidRPr="003E3C4C" w:rsidTr="0033242E">
        <w:trPr>
          <w:trHeight w:val="465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E3C4C">
              <w:rPr>
                <w:rFonts w:ascii="Arial" w:eastAsia="Times New Roman" w:hAnsi="Arial" w:cs="Arial"/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5D3B1E23" wp14:editId="40001089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47625</wp:posOffset>
                  </wp:positionV>
                  <wp:extent cx="1562100" cy="1162050"/>
                  <wp:effectExtent l="0" t="0" r="0" b="0"/>
                  <wp:wrapNone/>
                  <wp:docPr id="1" name="Рисунок 1" descr="Описание: Описание: Описание: cid:image001.png@01CC2A18.F5FEF4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Описание: Описание: Описание: cid:image001.png@01CC2A18.F5FEF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521" cy="883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0"/>
            </w:tblGrid>
            <w:tr w:rsidR="003E3C4C" w:rsidRPr="003E3C4C" w:rsidTr="003E3C4C">
              <w:trPr>
                <w:trHeight w:val="465"/>
                <w:tblCellSpacing w:w="0" w:type="dxa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3C4C" w:rsidRPr="003E3C4C" w:rsidRDefault="003E3C4C" w:rsidP="003E3C4C">
                  <w:pPr>
                    <w:spacing w:after="0" w:line="240" w:lineRule="auto"/>
                    <w:rPr>
                      <w:rFonts w:ascii="Calibri" w:eastAsia="Times New Roman" w:hAnsi="Calibri" w:cs="Arial"/>
                      <w:lang w:eastAsia="ru-RU"/>
                    </w:rPr>
                  </w:pPr>
                </w:p>
              </w:tc>
            </w:tr>
          </w:tbl>
          <w:p w:rsidR="003E3C4C" w:rsidRPr="003E3C4C" w:rsidRDefault="003E3C4C" w:rsidP="003E3C4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4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C4C" w:rsidRPr="003E3C4C" w:rsidRDefault="003E3C4C" w:rsidP="002D0096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  <w:t>ООО "ОД</w:t>
            </w:r>
            <w:r w:rsidR="002D0096"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  <w:t>П</w:t>
            </w:r>
            <w:r w:rsidRPr="003E3C4C"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  <w:t>С Сколково"</w:t>
            </w:r>
          </w:p>
        </w:tc>
      </w:tr>
      <w:tr w:rsidR="003E3C4C" w:rsidRPr="003E3C4C" w:rsidTr="0033242E">
        <w:trPr>
          <w:trHeight w:val="915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4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C4C" w:rsidRPr="003E3C4C" w:rsidRDefault="003E3C4C" w:rsidP="002D0096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  <w:t xml:space="preserve">Дирекции по эксплуатации </w:t>
            </w:r>
            <w:r w:rsidR="002D0096"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  <w:t xml:space="preserve">и содержанию </w:t>
            </w:r>
            <w:r w:rsidRPr="003E3C4C">
              <w:rPr>
                <w:rFonts w:ascii="Calibri" w:eastAsia="Times New Roman" w:hAnsi="Calibri" w:cs="Arial"/>
                <w:b/>
                <w:bCs/>
                <w:color w:val="92D050"/>
                <w:lang w:eastAsia="ru-RU"/>
              </w:rPr>
              <w:t xml:space="preserve">объектов </w:t>
            </w:r>
          </w:p>
        </w:tc>
      </w:tr>
      <w:tr w:rsidR="003E3C4C" w:rsidRPr="003E3C4C" w:rsidTr="0033242E">
        <w:trPr>
          <w:trHeight w:val="495"/>
        </w:trPr>
        <w:tc>
          <w:tcPr>
            <w:tcW w:w="155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63634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963634"/>
                <w:lang w:eastAsia="ru-RU"/>
              </w:rPr>
              <w:t xml:space="preserve"> КРИТЕРИИ ОЦЕНКИ КАЧЕСТВА </w:t>
            </w:r>
          </w:p>
        </w:tc>
      </w:tr>
      <w:tr w:rsidR="0033242E" w:rsidRPr="003E3C4C" w:rsidTr="0033242E">
        <w:trPr>
          <w:trHeight w:val="420"/>
        </w:trPr>
        <w:tc>
          <w:tcPr>
            <w:tcW w:w="54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42E" w:rsidRPr="0008632D" w:rsidRDefault="0033242E" w:rsidP="0008632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val="en-US"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lang w:eastAsia="ru-RU"/>
              </w:rPr>
              <w:t xml:space="preserve">ОБЪЕКТ: </w:t>
            </w:r>
            <w:r>
              <w:rPr>
                <w:rFonts w:ascii="Calibri" w:eastAsia="Times New Roman" w:hAnsi="Calibri" w:cs="Arial"/>
                <w:b/>
                <w:bCs/>
                <w:lang w:val="en-US" w:eastAsia="ru-RU"/>
              </w:rPr>
              <w:t>__________________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42E" w:rsidRPr="003E3C4C" w:rsidRDefault="0033242E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42E" w:rsidRPr="003E3C4C" w:rsidRDefault="0033242E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5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42E" w:rsidRPr="003E3C4C" w:rsidRDefault="0033242E" w:rsidP="00236C2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lang w:eastAsia="ru-RU"/>
              </w:rPr>
              <w:t xml:space="preserve">Оценочный период: </w:t>
            </w:r>
            <w:r>
              <w:rPr>
                <w:rFonts w:ascii="Calibri" w:eastAsia="Times New Roman" w:hAnsi="Calibri" w:cs="Arial"/>
                <w:b/>
                <w:bCs/>
                <w:lang w:val="en-US" w:eastAsia="ru-RU"/>
              </w:rPr>
              <w:t>__</w:t>
            </w:r>
            <w:r>
              <w:rPr>
                <w:rFonts w:ascii="Calibri" w:eastAsia="Times New Roman" w:hAnsi="Calibri" w:cs="Arial"/>
                <w:b/>
                <w:bCs/>
                <w:lang w:eastAsia="ru-RU"/>
              </w:rPr>
              <w:t>________</w:t>
            </w:r>
            <w:r>
              <w:rPr>
                <w:rFonts w:ascii="Calibri" w:eastAsia="Times New Roman" w:hAnsi="Calibri" w:cs="Arial"/>
                <w:b/>
                <w:bCs/>
                <w:lang w:val="en-US" w:eastAsia="ru-RU"/>
              </w:rPr>
              <w:t>__</w:t>
            </w:r>
            <w:r w:rsidR="00236C23">
              <w:rPr>
                <w:rFonts w:ascii="Calibri" w:eastAsia="Times New Roman" w:hAnsi="Calibri" w:cs="Arial"/>
                <w:b/>
                <w:bCs/>
                <w:lang w:eastAsia="ru-RU"/>
              </w:rPr>
              <w:t xml:space="preserve"> 20___</w:t>
            </w:r>
            <w:r>
              <w:rPr>
                <w:rFonts w:ascii="Calibri" w:eastAsia="Times New Roman" w:hAnsi="Calibri" w:cs="Arial"/>
                <w:b/>
                <w:bCs/>
                <w:lang w:eastAsia="ru-RU"/>
              </w:rPr>
              <w:t xml:space="preserve"> </w:t>
            </w:r>
            <w:r w:rsidRPr="003E3C4C">
              <w:rPr>
                <w:rFonts w:ascii="Calibri" w:eastAsia="Times New Roman" w:hAnsi="Calibri" w:cs="Arial"/>
                <w:b/>
                <w:bCs/>
                <w:lang w:eastAsia="ru-RU"/>
              </w:rPr>
              <w:t>г.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42E" w:rsidRPr="003E3C4C" w:rsidRDefault="0033242E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3E3C4C" w:rsidRPr="003E3C4C" w:rsidTr="0033242E">
        <w:trPr>
          <w:trHeight w:val="612"/>
        </w:trPr>
        <w:tc>
          <w:tcPr>
            <w:tcW w:w="5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08632D" w:rsidRDefault="003E3C4C" w:rsidP="00236C2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val="en-US"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lang w:eastAsia="ru-RU"/>
              </w:rPr>
              <w:t xml:space="preserve">ПОДРЯДНАЯ </w:t>
            </w:r>
            <w:r w:rsidR="00236C23">
              <w:rPr>
                <w:rFonts w:ascii="Calibri" w:eastAsia="Times New Roman" w:hAnsi="Calibri" w:cs="Arial"/>
                <w:b/>
                <w:bCs/>
                <w:lang w:eastAsia="ru-RU"/>
              </w:rPr>
              <w:t>ОРГАНИЗАЦИЯ</w:t>
            </w:r>
            <w:r w:rsidRPr="003E3C4C">
              <w:rPr>
                <w:rFonts w:ascii="Calibri" w:eastAsia="Times New Roman" w:hAnsi="Calibri" w:cs="Arial"/>
                <w:b/>
                <w:bCs/>
                <w:lang w:eastAsia="ru-RU"/>
              </w:rPr>
              <w:t xml:space="preserve">: </w:t>
            </w:r>
            <w:r w:rsidR="0008632D">
              <w:rPr>
                <w:rFonts w:ascii="Calibri" w:eastAsia="Times New Roman" w:hAnsi="Calibri" w:cs="Arial"/>
                <w:b/>
                <w:bCs/>
                <w:lang w:val="en-US" w:eastAsia="ru-RU"/>
              </w:rPr>
              <w:t>_______________________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3E3C4C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3E3C4C" w:rsidRPr="003E3C4C" w:rsidTr="0033242E">
        <w:trPr>
          <w:trHeight w:val="73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ПОКАЗАТЕЛИ РАБОТЫ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КРИТЕРИИ ОЦЕНКИ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СПОСОБ ИЗМЕРЕНИЯ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Стоим</w:t>
            </w:r>
            <w:r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ос</w:t>
            </w: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ть оценки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Результат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оценка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3E3C4C" w:rsidRPr="003E3C4C" w:rsidRDefault="003E3C4C" w:rsidP="003E3C4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</w:pPr>
            <w:r w:rsidRPr="003E3C4C">
              <w:rPr>
                <w:rFonts w:ascii="Calibri" w:eastAsia="Times New Roman" w:hAnsi="Calibri" w:cs="Arial"/>
                <w:b/>
                <w:bCs/>
                <w:color w:val="FFFFFF"/>
                <w:lang w:eastAsia="ru-RU"/>
              </w:rPr>
              <w:t>Итого</w:t>
            </w:r>
          </w:p>
        </w:tc>
      </w:tr>
      <w:tr w:rsidR="003E3C4C" w:rsidRPr="003E3C4C" w:rsidTr="0033242E">
        <w:trPr>
          <w:trHeight w:val="3750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Персонал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Аттестация, инструктаж персонала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Персонал должен быть аттестован, обучен и проинструктирован надлежащим образом, в соответствии с условиями Договора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 = весь персонал обучен и аттестован, в соответствии с условиями</w:t>
            </w:r>
            <w:r w:rsidR="0033242E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Договора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 = наличие просроченных аттестаций и обучений более чем у одного сотрудника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наличие просроченных аттестаций и обучений более чем у 3-х сотрудников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 отсутствие аттестаций и обучений более чем у одного сотрудника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 =  отсутствие аттестаций и обучений по направлениям более чем у 3-сотрудников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Журналы инструктажей по направлениям, удостоверения персонала.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305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1875"/>
        </w:trPr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Ношение униформы персоналом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Обслуживающий персонал подрядчика должен носить униформу надлежащим образом и содержать ее в опрятном состоянии.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5 = 1 замечание 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 = 2 замечания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3 замечания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2= 4 замечания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 =&gt; 5 замечаний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Кол-во единиц персонала, которым было сделано замечание за отчетный период. Количество Актов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2175"/>
        </w:trPr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Соблюдение правил пользования Зданием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Обслуживающий персонал подрядчика должен соблюдать правила, установленные в Здании, на Объекте заказчика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862C2" w:rsidRDefault="003E3C4C" w:rsidP="00C862C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5 = </w:t>
            </w:r>
            <w:r w:rsidR="00C862C2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нарушений нет</w:t>
            </w:r>
          </w:p>
          <w:p w:rsidR="003E3C4C" w:rsidRPr="0008632D" w:rsidRDefault="003E3C4C" w:rsidP="00C862C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4 = </w:t>
            </w:r>
            <w:r w:rsidR="00C862C2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1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="00C862C2"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нарушени</w:t>
            </w:r>
            <w:r w:rsidR="00C862C2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е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 xml:space="preserve">3 = </w:t>
            </w:r>
            <w:r w:rsidR="00C862C2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2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нарушений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 xml:space="preserve">2= </w:t>
            </w:r>
            <w:r w:rsidR="00C862C2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3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нарушений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 xml:space="preserve">1 = &gt; </w:t>
            </w:r>
            <w:r w:rsidR="00C862C2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</w:t>
            </w:r>
            <w:r w:rsidR="00C862C2"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нарушений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Кол-во актов, подтверждающих нарушение персоналом правил.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3000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Финансовый контроль</w:t>
            </w: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 xml:space="preserve">Своевременное и корректное выставление Акта сдачи-приемки выполненных Работ, Отчета о выполненных работах, </w:t>
            </w:r>
            <w:proofErr w:type="gramStart"/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счет-фактуры</w:t>
            </w:r>
            <w:proofErr w:type="gramEnd"/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 xml:space="preserve"> за отчетный период по договорным услугам.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Документы по договорным услугам должны выставляться своевременно и корректно во избежание поправок в бюджете.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5= до 3-х рабочих дней месяца, следующим за отчетным, без ошибок;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4= до 5-ти рабочих дней, без ошибок;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3= до 5-ти рабочих дней, с ошибками;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2= до 7-ми рабочих дней, с ошибками/ без ошибок;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1= позже 7-ми рабочих дней/с ошибками/ без ошибок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Проверка </w:t>
            </w:r>
            <w:r w:rsidR="002E2CB4" w:rsidRPr="002E2CB4">
              <w:rPr>
                <w:rFonts w:cs="Times New Roman"/>
                <w:sz w:val="20"/>
                <w:szCs w:val="20"/>
              </w:rPr>
              <w:t>инженером по эксплуатации объектов недвижимости,  главным специалистом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3093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 xml:space="preserve">Оперативность </w:t>
            </w:r>
            <w:proofErr w:type="spellStart"/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осмечивания</w:t>
            </w:r>
            <w:proofErr w:type="spellEnd"/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 xml:space="preserve"> дополнительных работ.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Заказчик должен быть удовлетворен той оперативностью, с которой подрядчик оформляет коммерческие предложения на дополнительные работы.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5=&gt;95% предложений получено в течени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и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5 дней с момента запроса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4=90% - 94% предложений получено в течении 5 дней с момента запроса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3=85%-89% предложений получено в течении 5 дней с момента запроса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2=80%-84% предложений получено в течении 5 дней с момента запроса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1=&lt;79% предложений получено в течении 5 дней с момента запроса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Проверка </w:t>
            </w:r>
            <w:r w:rsidR="002E2CB4" w:rsidRPr="002E2CB4">
              <w:rPr>
                <w:rFonts w:cs="Times New Roman"/>
                <w:sz w:val="20"/>
                <w:szCs w:val="20"/>
              </w:rPr>
              <w:t>инженером по эксплуатации объектов недвижимости,  главным специалистом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F5F92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 </w:t>
            </w:r>
            <w:r w:rsidR="000F5F92">
              <w:rPr>
                <w:rFonts w:ascii="Calibri" w:eastAsia="Times New Roman" w:hAnsi="Calibri" w:cs="Arial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39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Своевременное и корректное выставление счетов по дополнительным услугам.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Счета по дополнительным услугам должны выставляться своевременно и корректно во избежание поправок в бюджете.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5=&gt;95% счетов выставлено в течени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и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5 дней с момента сдачи работ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4= 90%-94% счетов выставлено в течении 5 дней с момента сдачи работ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3=85%-89% счетов выставлено в течении 5 дней с момента сдачи работ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2=80%-84% счетов выставлено в течении 5 дней с момента сдачи работ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1=&lt;79%счетов выставлено в течении 5 дней с момента сдачи работ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E3C4C" w:rsidRPr="0008632D" w:rsidRDefault="002E2CB4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Проверка </w:t>
            </w:r>
            <w:r w:rsidRPr="002E2CB4">
              <w:rPr>
                <w:rFonts w:cs="Times New Roman"/>
                <w:sz w:val="20"/>
                <w:szCs w:val="20"/>
              </w:rPr>
              <w:t>инженером по эксплуатации объектов недвижимости,  главным специалистом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F5F92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 </w:t>
            </w:r>
            <w:r w:rsidR="000F5F92">
              <w:rPr>
                <w:rFonts w:ascii="Calibri" w:eastAsia="Times New Roman" w:hAnsi="Calibri" w:cs="Arial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235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lastRenderedPageBreak/>
              <w:t>Ведение базы учета коммунальных расходов</w:t>
            </w: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Ежемесячное снятие показаний счетчиков.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База данных должна постоянно и своевременно обновляться для того, чтобы отображать потребление коммунальных услуг и коммунальные расходы в актуальном состоянии.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 = 98-100% актуальной информации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 = 96 - 98% актуальной информации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90 -95%  актуальной информации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 80-89% актуальной информации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 = &lt;80% актуальной информации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E3C4C" w:rsidRPr="0008632D" w:rsidRDefault="002E2CB4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Проверка </w:t>
            </w:r>
            <w:r w:rsidRPr="002E2CB4">
              <w:rPr>
                <w:rFonts w:cs="Times New Roman"/>
                <w:sz w:val="20"/>
                <w:szCs w:val="20"/>
              </w:rPr>
              <w:t>инженером по эксплуатации объектов недвижимости,  главным специалистом</w:t>
            </w:r>
            <w:r w:rsidR="003E3C4C"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. Отчеты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2415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035D8D" w:rsidP="00035D8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 xml:space="preserve">Организация эксплуатации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Качество стандартов по эксплуатации.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Процент качества работ за месяц, по результатам контрольных проверок должен достигать &gt;=96% удовлетворенности заказчика во время проведения плановых обходов с использованием оценочного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чек-листа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862C2" w:rsidRDefault="003E3C4C" w:rsidP="003E3C4C">
            <w:pPr>
              <w:spacing w:after="0" w:line="240" w:lineRule="auto"/>
              <w:rPr>
                <w:ins w:id="0" w:author="Tregubova Olesya" w:date="2017-06-16T17:28:00Z"/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5=&gt;96% (общий за месяц)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C862C2" w:rsidRDefault="003E3C4C" w:rsidP="003E3C4C">
            <w:pPr>
              <w:spacing w:after="0" w:line="240" w:lineRule="auto"/>
              <w:rPr>
                <w:ins w:id="1" w:author="Tregubova Olesya" w:date="2017-06-16T17:28:00Z"/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4=92% - 95,99% (общий за месяц)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C862C2" w:rsidRDefault="003E3C4C" w:rsidP="003E3C4C">
            <w:pPr>
              <w:spacing w:after="0" w:line="240" w:lineRule="auto"/>
              <w:rPr>
                <w:ins w:id="2" w:author="Tregubova Olesya" w:date="2017-06-16T17:29:00Z"/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3=88%-91,99% (общий за месяц)</w:t>
            </w:r>
            <w:proofErr w:type="gramEnd"/>
          </w:p>
          <w:p w:rsidR="00C862C2" w:rsidRDefault="003E3C4C" w:rsidP="003E3C4C">
            <w:pPr>
              <w:spacing w:after="0" w:line="240" w:lineRule="auto"/>
              <w:rPr>
                <w:ins w:id="3" w:author="Tregubova Olesya" w:date="2017-06-16T17:29:00Z"/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2=70%-87,99% (общий за месяц)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1=&lt;70% (общий за месяц)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Сводная таблица по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чек-листам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187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Реагирование на заявки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95% заявок должно быть выполнено в рамках матрицы уровня обслуживания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862C2" w:rsidRDefault="003E3C4C" w:rsidP="003E3C4C">
            <w:pPr>
              <w:spacing w:after="0" w:line="240" w:lineRule="auto"/>
              <w:rPr>
                <w:ins w:id="4" w:author="Tregubova Olesya" w:date="2017-06-16T17:29:00Z"/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5=&lt;95% накопительный счет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</w:r>
          </w:p>
          <w:p w:rsidR="00C862C2" w:rsidRDefault="003E3C4C" w:rsidP="003E3C4C">
            <w:pPr>
              <w:spacing w:after="0" w:line="240" w:lineRule="auto"/>
              <w:rPr>
                <w:ins w:id="5" w:author="Tregubova Olesya" w:date="2017-06-16T17:29:00Z"/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4=90% - 94% накопительный счет 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  <w:t>3=85%-89% накопительный счет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</w:r>
          </w:p>
          <w:p w:rsidR="00C862C2" w:rsidRDefault="003E3C4C" w:rsidP="003E3C4C">
            <w:pPr>
              <w:spacing w:after="0" w:line="240" w:lineRule="auto"/>
              <w:rPr>
                <w:ins w:id="6" w:author="Tregubova Olesya" w:date="2017-06-16T17:29:00Z"/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2=80%-84% накопительный счет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 w:type="page"/>
            </w:r>
          </w:p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1=&gt;79% накопительный счет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Журнал учета заявок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187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E3C4C" w:rsidRPr="009C7B08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del w:id="7" w:author="Kochetkov Dmitry" w:date="2017-06-19T16:24:00Z">
              <w:r w:rsidRPr="0008632D" w:rsidDel="009C7B08">
                <w:rPr>
                  <w:rFonts w:ascii="Calibri" w:eastAsia="Times New Roman" w:hAnsi="Calibri" w:cs="Arial"/>
                  <w:b/>
                  <w:bCs/>
                  <w:sz w:val="20"/>
                  <w:szCs w:val="20"/>
                  <w:lang w:eastAsia="ru-RU"/>
                </w:rPr>
                <w:delText>Планово-предупредительный ремонт.</w:delText>
              </w:r>
            </w:del>
            <w:proofErr w:type="gramStart"/>
            <w:ins w:id="8" w:author="Kochetkov Dmitry" w:date="2017-06-19T16:24:00Z">
              <w:r w:rsidR="009C7B08">
                <w:rPr>
                  <w:rFonts w:ascii="Calibri" w:eastAsia="Times New Roman" w:hAnsi="Calibri" w:cs="Arial"/>
                  <w:b/>
                  <w:bCs/>
                  <w:sz w:val="20"/>
                  <w:szCs w:val="20"/>
                  <w:lang w:eastAsia="ru-RU"/>
                </w:rPr>
                <w:t>ЭК</w:t>
              </w:r>
              <w:proofErr w:type="gramEnd"/>
              <w:r w:rsidR="009C7B08">
                <w:rPr>
                  <w:rFonts w:ascii="Calibri" w:eastAsia="Times New Roman" w:hAnsi="Calibri" w:cs="Arial"/>
                  <w:b/>
                  <w:bCs/>
                  <w:sz w:val="20"/>
                  <w:szCs w:val="20"/>
                  <w:lang w:eastAsia="ru-RU"/>
                </w:rPr>
                <w:t xml:space="preserve"> и ТО</w:t>
              </w:r>
            </w:ins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C755C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95% работ в рамках </w:t>
            </w:r>
            <w:r w:rsidR="00035D8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ЭК и ТО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должны выполняться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согласно график</w:t>
            </w:r>
            <w:r w:rsidR="00C755C7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а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5=&gt;95% накопительный счет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4=80% - 95% накопительный счет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3=75%-79% накопительный счет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2=70%-74% накопительный счет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1=&lt;69% накопительный счет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035D8D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ежемесячный отчет по график</w:t>
            </w:r>
            <w:r w:rsidR="00035D8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ам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035D8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ЭК</w:t>
            </w:r>
            <w:proofErr w:type="gramEnd"/>
            <w:r w:rsidR="00035D8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и ТО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del w:id="9" w:author="Tregubova Olesya" w:date="2017-06-16T17:49:00Z">
              <w:r w:rsidRPr="0008632D" w:rsidDel="000411E6">
                <w:rPr>
                  <w:rFonts w:ascii="Calibri" w:eastAsia="Times New Roman" w:hAnsi="Calibri" w:cs="Arial"/>
                  <w:sz w:val="20"/>
                  <w:szCs w:val="20"/>
                  <w:lang w:eastAsia="ru-RU"/>
                </w:rPr>
                <w:delText>8</w:delText>
              </w:r>
            </w:del>
            <w:ins w:id="10" w:author="Tregubova Olesya" w:date="2017-06-16T17:49:00Z">
              <w:r w:rsidR="000411E6">
                <w:rPr>
                  <w:rFonts w:ascii="Calibri" w:eastAsia="Times New Roman" w:hAnsi="Calibri" w:cs="Arial"/>
                  <w:sz w:val="20"/>
                  <w:szCs w:val="20"/>
                  <w:lang w:eastAsia="ru-RU"/>
                </w:rPr>
                <w:t>4</w:t>
              </w:r>
            </w:ins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337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Невыполненные работы должны быть выполнены в срок не позднее 1 месяца с запланированной даты выполнения работ.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3D1DF1" w:rsidRDefault="003E3C4C" w:rsidP="00035D8D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5 = ни одного пункта </w:t>
            </w:r>
            <w:r w:rsidR="00035D8D"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ЭК и ТО</w:t>
            </w:r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не сделано позднее 1 месяца с даты указанной в графике</w:t>
            </w:r>
            <w:r w:rsidR="00C755C7"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(</w:t>
            </w:r>
            <w:r w:rsidR="00C755C7" w:rsidRPr="007F7850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все пункты ЭК и ТО выполнены в течени</w:t>
            </w:r>
            <w:proofErr w:type="gramStart"/>
            <w:r w:rsidR="00C755C7" w:rsidRPr="007F7850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и</w:t>
            </w:r>
            <w:proofErr w:type="gramEnd"/>
            <w:r w:rsidR="00C755C7" w:rsidRPr="007F7850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месяца</w:t>
            </w:r>
            <w:r w:rsidR="00C755C7"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)</w:t>
            </w:r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 = 1 пункт выполнен позднее месяца</w:t>
            </w:r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2 пункта выполнены позднее месяца</w:t>
            </w:r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 3 пункта выполнены позднее месяца</w:t>
            </w:r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 xml:space="preserve">1= &gt;3 пунктов выполнены позднее </w:t>
            </w:r>
            <w:r w:rsidRPr="003D1DF1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месяца/хоть один пункт выполнен позднее 2-х месяцев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035D8D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ежемесячный отчет по график</w:t>
            </w:r>
            <w:r w:rsidR="00035D8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ам </w:t>
            </w:r>
            <w:proofErr w:type="gramStart"/>
            <w:r w:rsidR="00035D8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ЭК</w:t>
            </w:r>
            <w:proofErr w:type="gramEnd"/>
            <w:r w:rsidR="00035D8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и ТО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187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Жалобы от сотрудников Заказчика.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Количество жалоб от сотрудников/арендаторов Заказчика не должно превышать 1 за месяц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5 =1 жалоба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получена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 = 2 жалобы получены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3 жалобы получено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=4 жалобы получено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1= &gt;5 жалоб получено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E3C4C" w:rsidRPr="009C7B08" w:rsidRDefault="003E3C4C" w:rsidP="000411E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Письмо по эл почте</w:t>
            </w:r>
            <w:r w:rsidR="00C755C7"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, повторные </w:t>
            </w:r>
            <w:r w:rsidR="000411E6"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заявки </w:t>
            </w:r>
            <w:r w:rsidR="00C755C7"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с проблемой и комментарием заявителя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2025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Реагирование в случае ЧП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Количество ЧП в течение месяца в связи с поломками оборудования заказчика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ЧП являются негативным индикатором работы заказчика и требуют минимизации. При оценке данного вопроса учитывать все аварии инженерных систем за отчетный месяц.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 = ни одного ЧП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 = 1 ЧП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2 ЧП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 3 ЧП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 = 4 + ЧП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Почта, оперативный журнал, инцидент </w:t>
            </w:r>
            <w:proofErr w:type="spell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трекер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21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Планы реагирования в случае ЧП в наличии и находятся в актуальном состоянии.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На каждом объекте должен быть разработан план реагирования в случае ЧП, которому должен следовать весь технический персонал.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 = все планы есть на рабочих местах и верны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 xml:space="preserve">4 = 1 план отсутствует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или есть ошибки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2 плана отсутствуют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или есть ошибки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 3 плана отсутствуют или есть ошибки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1= &gt;3 планов отсутствуют или есть ошибки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Периодические обходы помещений </w:t>
            </w:r>
            <w:r w:rsidR="002E2CB4"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Проверка </w:t>
            </w:r>
            <w:r w:rsidR="002E2CB4" w:rsidRPr="002E2CB4">
              <w:rPr>
                <w:rFonts w:cs="Times New Roman"/>
                <w:sz w:val="20"/>
                <w:szCs w:val="20"/>
              </w:rPr>
              <w:t>инженером по эксплуатации объектов недвижимости,  главным специалистом</w:t>
            </w:r>
            <w:r w:rsidR="002E2CB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388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Уведомление заказчика подрядчиком о любом ЧП в течение 5 минут.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Своевременное информирование Заказчика подрядчиком необходимо для надлежащего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ЧП.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5 = время информирования всегда было 5 минут или меньше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 xml:space="preserve">4 = время информирования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всегда было 10-15 минут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время информирования всегда было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16-20 минут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 время информирования всегда было  21-25 минут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 =  время информирования всегда было &gt;25 минут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Инцидент-отчеты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, Акты об инциденте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219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Прибытие аварийной бригады (дополнительно к дежурной смене) не позднее 1 часа с момента ЧП.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Оперативное реагирование на ЧП необходимо для того, чтобы сократить негативные последствия от ЧП.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5 = Время прибытия </w:t>
            </w:r>
            <w:proofErr w:type="gramStart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всегда было меньше 1 часа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4 = Время прибытия всегда было</w:t>
            </w:r>
            <w:proofErr w:type="gramEnd"/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1 ч. - 2 ч.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3 = Время прибытия всегда было 2 ч. - 3 ч.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2 = Время прибытия всегда было 3 ч. - 3,5 ч.</w:t>
            </w: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br/>
              <w:t>1 =  Время прибытия хоть раз было &gt; 3,5 ч.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3E3C4C" w:rsidRPr="009C7B08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proofErr w:type="gramStart"/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Инцидент-отчеты</w:t>
            </w:r>
            <w:proofErr w:type="gramEnd"/>
            <w:r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, Акты об инциденте</w:t>
            </w:r>
            <w:r w:rsidR="00C755C7" w:rsidRPr="009C7B08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, </w:t>
            </w:r>
            <w:r w:rsidR="00C755C7" w:rsidRPr="000A083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отметка о прибытии аварийной бригады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305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75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Общий результат работы подрядной компании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E3C4C" w:rsidRPr="003E3C4C" w:rsidTr="0033242E">
        <w:trPr>
          <w:trHeight w:val="76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ru-RU"/>
              </w:rPr>
            </w:pPr>
            <w:proofErr w:type="gramStart"/>
            <w:r w:rsidRPr="0008632D"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ru-RU"/>
              </w:rPr>
              <w:t>Общий</w:t>
            </w:r>
            <w:proofErr w:type="gramEnd"/>
            <w:r w:rsidRPr="0008632D"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ru-RU"/>
              </w:rPr>
              <w:t xml:space="preserve"> % качества работы подрядной компании 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C4C" w:rsidRPr="0008632D" w:rsidRDefault="003E3C4C" w:rsidP="003E3C4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8632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C4C" w:rsidRPr="0008632D" w:rsidRDefault="003E3C4C" w:rsidP="003E3C4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3E3C4C" w:rsidRPr="003E3C4C" w:rsidRDefault="003E3C4C" w:rsidP="003E3C4C">
      <w:pPr>
        <w:rPr>
          <w:b/>
        </w:rPr>
      </w:pPr>
    </w:p>
    <w:tbl>
      <w:tblPr>
        <w:tblW w:w="22600" w:type="dxa"/>
        <w:tblInd w:w="108" w:type="dxa"/>
        <w:tblLook w:val="04A0" w:firstRow="1" w:lastRow="0" w:firstColumn="1" w:lastColumn="0" w:noHBand="0" w:noVBand="1"/>
      </w:tblPr>
      <w:tblGrid>
        <w:gridCol w:w="5936"/>
        <w:gridCol w:w="5576"/>
        <w:gridCol w:w="5512"/>
        <w:gridCol w:w="5576"/>
      </w:tblGrid>
      <w:tr w:rsidR="0097509F" w:rsidRPr="003E3C4C" w:rsidTr="006D55CE">
        <w:trPr>
          <w:gridAfter w:val="1"/>
          <w:wAfter w:w="5576" w:type="dxa"/>
          <w:trHeight w:val="375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09F" w:rsidRPr="003E3C4C" w:rsidRDefault="0097509F" w:rsidP="007B30B8">
            <w:pPr>
              <w:rPr>
                <w:rFonts w:ascii="Calibri" w:eastAsia="Times New Roman" w:hAnsi="Calibri" w:cs="Arial"/>
              </w:rPr>
            </w:pPr>
            <w:r w:rsidRPr="003E3C4C">
              <w:rPr>
                <w:rFonts w:ascii="Calibri" w:eastAsia="Times New Roman" w:hAnsi="Calibri" w:cs="Arial"/>
              </w:rPr>
              <w:t>Представитель ООО "ОД</w:t>
            </w:r>
            <w:r w:rsidR="007B30B8">
              <w:rPr>
                <w:rFonts w:ascii="Calibri" w:eastAsia="Times New Roman" w:hAnsi="Calibri" w:cs="Arial"/>
              </w:rPr>
              <w:t>П</w:t>
            </w:r>
            <w:r w:rsidRPr="003E3C4C">
              <w:rPr>
                <w:rFonts w:ascii="Calibri" w:eastAsia="Times New Roman" w:hAnsi="Calibri" w:cs="Arial"/>
              </w:rPr>
              <w:t>С Сколково"</w:t>
            </w: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</w:p>
        </w:tc>
      </w:tr>
      <w:tr w:rsidR="0097509F" w:rsidRPr="003E3C4C" w:rsidTr="006D55CE">
        <w:trPr>
          <w:trHeight w:val="375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  <w:r w:rsidRPr="003E3C4C">
              <w:rPr>
                <w:rFonts w:ascii="Calibri" w:eastAsia="Times New Roman" w:hAnsi="Calibri" w:cs="Arial"/>
              </w:rPr>
              <w:t>________________________/                          /</w:t>
            </w:r>
          </w:p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</w:p>
          <w:tbl>
            <w:tblPr>
              <w:tblW w:w="5576" w:type="dxa"/>
              <w:tblLook w:val="04A0" w:firstRow="1" w:lastRow="0" w:firstColumn="1" w:lastColumn="0" w:noHBand="0" w:noVBand="1"/>
            </w:tblPr>
            <w:tblGrid>
              <w:gridCol w:w="5576"/>
            </w:tblGrid>
            <w:tr w:rsidR="0097509F" w:rsidRPr="003E3C4C" w:rsidTr="006D55CE">
              <w:trPr>
                <w:trHeight w:val="375"/>
              </w:trPr>
              <w:tc>
                <w:tcPr>
                  <w:tcW w:w="5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509F" w:rsidRPr="003E3C4C" w:rsidRDefault="0097509F" w:rsidP="006D55CE">
                  <w:pPr>
                    <w:rPr>
                      <w:rFonts w:ascii="Calibri" w:eastAsia="Times New Roman" w:hAnsi="Calibri" w:cs="Arial"/>
                    </w:rPr>
                  </w:pPr>
                  <w:r w:rsidRPr="003E3C4C">
                    <w:rPr>
                      <w:rFonts w:ascii="Calibri" w:eastAsia="Times New Roman" w:hAnsi="Calibri" w:cs="Arial"/>
                    </w:rPr>
                    <w:t>Представитель Подрядчика</w:t>
                  </w:r>
                </w:p>
              </w:tc>
            </w:tr>
            <w:tr w:rsidR="0097509F" w:rsidRPr="003E3C4C" w:rsidTr="006D55CE">
              <w:trPr>
                <w:trHeight w:val="375"/>
              </w:trPr>
              <w:tc>
                <w:tcPr>
                  <w:tcW w:w="5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7509F" w:rsidRPr="003E3C4C" w:rsidRDefault="0097509F" w:rsidP="006D55CE">
                  <w:pPr>
                    <w:rPr>
                      <w:rFonts w:ascii="Calibri" w:eastAsia="Times New Roman" w:hAnsi="Calibri" w:cs="Arial"/>
                    </w:rPr>
                  </w:pPr>
                  <w:r w:rsidRPr="003E3C4C">
                    <w:rPr>
                      <w:rFonts w:ascii="Calibri" w:eastAsia="Times New Roman" w:hAnsi="Calibri" w:cs="Arial"/>
                    </w:rPr>
                    <w:t>_________________________/                          /</w:t>
                  </w:r>
                </w:p>
              </w:tc>
            </w:tr>
          </w:tbl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09F" w:rsidRPr="003E3C4C" w:rsidRDefault="0097509F" w:rsidP="006D55CE">
            <w:pPr>
              <w:rPr>
                <w:rFonts w:ascii="Calibri" w:eastAsia="Times New Roman" w:hAnsi="Calibri" w:cs="Arial"/>
              </w:rPr>
            </w:pPr>
          </w:p>
        </w:tc>
      </w:tr>
    </w:tbl>
    <w:p w:rsidR="0097509F" w:rsidRDefault="0097509F" w:rsidP="0097509F">
      <w:pPr>
        <w:jc w:val="both"/>
        <w:rPr>
          <w:sz w:val="20"/>
          <w:szCs w:val="20"/>
          <w:lang w:val="en-US"/>
        </w:rPr>
      </w:pPr>
    </w:p>
    <w:p w:rsidR="000F5F92" w:rsidRDefault="000F5F92" w:rsidP="0097509F">
      <w:pPr>
        <w:jc w:val="both"/>
        <w:rPr>
          <w:sz w:val="20"/>
          <w:szCs w:val="20"/>
          <w:lang w:val="en-US"/>
        </w:rPr>
      </w:pPr>
    </w:p>
    <w:p w:rsidR="000F5F92" w:rsidRDefault="000F5F92" w:rsidP="0097509F">
      <w:pPr>
        <w:jc w:val="both"/>
        <w:rPr>
          <w:sz w:val="20"/>
          <w:szCs w:val="20"/>
          <w:lang w:val="en-US"/>
        </w:rPr>
      </w:pPr>
    </w:p>
    <w:p w:rsidR="000F5F92" w:rsidRDefault="000F5F92" w:rsidP="0097509F">
      <w:pPr>
        <w:jc w:val="both"/>
        <w:rPr>
          <w:sz w:val="20"/>
          <w:szCs w:val="20"/>
          <w:lang w:val="en-US"/>
        </w:rPr>
      </w:pPr>
    </w:p>
    <w:p w:rsidR="000F5F92" w:rsidRDefault="000F5F92" w:rsidP="0097509F">
      <w:pPr>
        <w:jc w:val="both"/>
        <w:rPr>
          <w:sz w:val="20"/>
          <w:szCs w:val="20"/>
          <w:lang w:val="en-US"/>
        </w:rPr>
      </w:pPr>
    </w:p>
    <w:p w:rsidR="000F5F92" w:rsidRDefault="000F5F92" w:rsidP="0097509F">
      <w:pPr>
        <w:jc w:val="both"/>
        <w:rPr>
          <w:sz w:val="20"/>
          <w:szCs w:val="20"/>
        </w:rPr>
      </w:pPr>
    </w:p>
    <w:p w:rsidR="007B30B8" w:rsidRPr="007B30B8" w:rsidRDefault="007B30B8" w:rsidP="0097509F">
      <w:pPr>
        <w:jc w:val="both"/>
        <w:rPr>
          <w:sz w:val="20"/>
          <w:szCs w:val="20"/>
        </w:rPr>
      </w:pPr>
    </w:p>
    <w:p w:rsidR="0097509F" w:rsidRDefault="0097509F" w:rsidP="0097509F">
      <w:pPr>
        <w:jc w:val="both"/>
        <w:rPr>
          <w:b/>
        </w:rPr>
      </w:pPr>
    </w:p>
    <w:p w:rsidR="007B30B8" w:rsidRDefault="0097509F" w:rsidP="007B30B8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4E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Приложение №3 к SLA</w:t>
      </w:r>
    </w:p>
    <w:p w:rsidR="007B30B8" w:rsidRDefault="007B30B8" w:rsidP="007B30B8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7509F" w:rsidRPr="00E24EBF" w:rsidRDefault="0097509F" w:rsidP="007B30B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4E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Проверка качества работ Исполнителя</w:t>
      </w:r>
    </w:p>
    <w:p w:rsidR="0097509F" w:rsidRPr="00E24EBF" w:rsidRDefault="0097509F" w:rsidP="00E24E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4E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целью оценки качества выполняемых работ Исполнителем производятся регулярные проверки его деятельности, с составлением соответствующих </w:t>
      </w:r>
      <w:proofErr w:type="gramStart"/>
      <w:r w:rsidRPr="00E24EB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Чек-листов</w:t>
      </w:r>
      <w:proofErr w:type="gramEnd"/>
      <w:r w:rsidRPr="00E24EBF">
        <w:rPr>
          <w:rFonts w:ascii="Times New Roman" w:eastAsiaTheme="minorEastAsia" w:hAnsi="Times New Roman" w:cs="Times New Roman"/>
          <w:sz w:val="24"/>
          <w:szCs w:val="24"/>
          <w:lang w:eastAsia="ru-RU"/>
        </w:rPr>
        <w:t>.  Данные проверки, как одна из составляющих входят в общий Критерий оценки деятельности Исполнителя.</w:t>
      </w:r>
    </w:p>
    <w:p w:rsidR="00C934E9" w:rsidRDefault="00C934E9" w:rsidP="00E24E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509F" w:rsidRDefault="0097509F" w:rsidP="00E24E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4EB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Чек-лист проверки качества работ Исполнителя на объекте</w:t>
      </w:r>
      <w:r w:rsidR="00C934E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E24E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934E9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</w:t>
      </w:r>
    </w:p>
    <w:p w:rsidR="00B34982" w:rsidRDefault="00B34982" w:rsidP="00E24E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34982" w:rsidRDefault="00B34982" w:rsidP="00E24EBF">
      <w:pPr>
        <w:spacing w:after="0" w:line="240" w:lineRule="auto"/>
        <w:jc w:val="both"/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Excel.Sheet.12 "C:\\Users\\YKukuev\\Desktop\\SLA\\SLA_Тех эксплуатация_декабрь15.xlsx" "Чек-лист 1 корп!R3C1:R41C9" \a \f 4 \h  \* MERGEFORMAT </w:instrText>
      </w:r>
      <w:r>
        <w:rPr>
          <w:lang w:eastAsia="ru-RU"/>
        </w:rPr>
        <w:fldChar w:fldCharType="separate"/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310"/>
        <w:gridCol w:w="226"/>
        <w:gridCol w:w="3108"/>
        <w:gridCol w:w="4833"/>
        <w:gridCol w:w="216"/>
        <w:gridCol w:w="216"/>
        <w:gridCol w:w="260"/>
        <w:gridCol w:w="325"/>
        <w:gridCol w:w="1150"/>
        <w:gridCol w:w="1150"/>
        <w:gridCol w:w="1150"/>
        <w:gridCol w:w="1150"/>
        <w:gridCol w:w="1150"/>
      </w:tblGrid>
      <w:tr w:rsidR="004269E8" w:rsidRPr="009C7B08" w:rsidTr="004269E8">
        <w:trPr>
          <w:trHeight w:val="405"/>
        </w:trPr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34982" w:rsidRPr="009C7B08" w:rsidRDefault="00C934E9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noProof/>
                <w:sz w:val="14"/>
                <w:szCs w:val="14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6316736A" wp14:editId="6F569254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-99695</wp:posOffset>
                  </wp:positionV>
                  <wp:extent cx="1095375" cy="771525"/>
                  <wp:effectExtent l="0" t="0" r="9525" b="9525"/>
                  <wp:wrapNone/>
                  <wp:docPr id="3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7152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179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64.5pt;margin-top:6pt;width:.75pt;height:60.75pt;z-index:251668480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">
                  <v:imagedata r:id="rId13" o:title=""/>
                  <o:lock v:ext="edit" aspectratio="f"/>
                </v:shape>
              </w:pict>
            </w:r>
          </w:p>
          <w:tbl>
            <w:tblPr>
              <w:tblW w:w="283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72"/>
            </w:tblGrid>
            <w:tr w:rsidR="009C7B08" w:rsidRPr="009C7B08" w:rsidTr="00C934E9">
              <w:trPr>
                <w:trHeight w:val="567"/>
                <w:tblCellSpacing w:w="0" w:type="dxa"/>
              </w:trPr>
              <w:tc>
                <w:tcPr>
                  <w:tcW w:w="2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shd w:val="clear" w:color="000000" w:fill="92D050"/>
                  <w:noWrap/>
                  <w:vAlign w:val="center"/>
                  <w:hideMark/>
                </w:tcPr>
                <w:p w:rsidR="00B34982" w:rsidRPr="003D1DF1" w:rsidRDefault="00B34982" w:rsidP="00B349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3D1DF1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9C7B08" w:rsidRPr="009C7B08" w:rsidTr="00C934E9">
              <w:trPr>
                <w:trHeight w:val="567"/>
                <w:tblCellSpacing w:w="0" w:type="dxa"/>
              </w:trPr>
              <w:tc>
                <w:tcPr>
                  <w:tcW w:w="2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34982" w:rsidRPr="009C7B08" w:rsidRDefault="00B34982" w:rsidP="00B34982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6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34982" w:rsidRPr="009C7B08" w:rsidRDefault="00B34982" w:rsidP="00C934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Чек-лист (проверка качества) работы </w:t>
            </w:r>
            <w:r w:rsidR="00C934E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Исполнителя</w:t>
            </w:r>
          </w:p>
        </w:tc>
      </w:tr>
      <w:tr w:rsidR="004269E8" w:rsidRPr="009C7B08" w:rsidTr="004269E8">
        <w:trPr>
          <w:trHeight w:val="48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6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34982" w:rsidRPr="009C7B08" w:rsidRDefault="00C934E9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Объект:_______________________________________</w:t>
            </w:r>
          </w:p>
        </w:tc>
      </w:tr>
      <w:tr w:rsidR="004269E8" w:rsidRPr="009C7B08" w:rsidTr="004269E8">
        <w:trPr>
          <w:trHeight w:val="28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60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34982" w:rsidRPr="007F7850" w:rsidRDefault="00B34982" w:rsidP="00B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7F7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месяц -___</w:t>
            </w:r>
            <w:r w:rsidR="00C934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__________________</w:t>
            </w:r>
            <w:r w:rsidRPr="007F7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_______ </w:t>
            </w:r>
            <w:bookmarkStart w:id="11" w:name="_GoBack"/>
            <w:r w:rsidRPr="007F7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201</w:t>
            </w:r>
            <w:bookmarkEnd w:id="11"/>
            <w:r w:rsidRPr="007F7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__г.</w:t>
            </w:r>
          </w:p>
        </w:tc>
      </w:tr>
      <w:tr w:rsidR="004269E8" w:rsidRPr="009C7B08" w:rsidTr="004269E8">
        <w:trPr>
          <w:trHeight w:val="28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34982" w:rsidRPr="009C7B08" w:rsidRDefault="00B3498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60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34982" w:rsidRPr="007F7850" w:rsidRDefault="007627A4" w:rsidP="00C9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</w:t>
            </w:r>
            <w:r w:rsidR="00B34982" w:rsidRPr="007F7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даты проводимых проверок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 (5 проверок в месяц)</w:t>
            </w:r>
          </w:p>
        </w:tc>
      </w:tr>
      <w:tr w:rsidR="00C934E9" w:rsidRPr="009C7B08" w:rsidTr="004269E8">
        <w:trPr>
          <w:trHeight w:val="330"/>
        </w:trPr>
        <w:tc>
          <w:tcPr>
            <w:tcW w:w="5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85F08" w:rsidRPr="007F7850" w:rsidRDefault="00B85F08" w:rsidP="00B34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7F785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85F08" w:rsidRPr="007F7850" w:rsidRDefault="00B85F0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7F785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Объекты оценки</w:t>
            </w:r>
          </w:p>
        </w:tc>
        <w:tc>
          <w:tcPr>
            <w:tcW w:w="5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85F08" w:rsidRPr="007F7850" w:rsidRDefault="00B85F0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7F785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Требования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85F08" w:rsidRPr="007F7850" w:rsidRDefault="00B85F08" w:rsidP="00B34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7F785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Размер оценки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5F08" w:rsidRPr="007F7850" w:rsidRDefault="00B85F08" w:rsidP="00B34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5F08" w:rsidRPr="007F7850" w:rsidRDefault="00B85F08" w:rsidP="00B34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5F08" w:rsidRPr="007F7850" w:rsidRDefault="00B85F08" w:rsidP="00B34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5F08" w:rsidRPr="007F7850" w:rsidRDefault="00B85F08" w:rsidP="00B34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5F08" w:rsidRPr="007F7850" w:rsidRDefault="00B85F08" w:rsidP="00B34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7627A4" w:rsidRPr="009C7B08" w:rsidTr="004269E8">
        <w:trPr>
          <w:trHeight w:val="421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627A4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7A4" w:rsidRPr="009C7B08" w:rsidRDefault="007627A4" w:rsidP="00C934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Внутренние инженерные системы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7A4" w:rsidRPr="009C7B08" w:rsidRDefault="007627A4" w:rsidP="00A609A2">
            <w:pPr>
              <w:rPr>
                <w:rFonts w:ascii="Arial" w:eastAsia="Times New Roman" w:hAnsi="Arial" w:cs="Arial"/>
                <w:sz w:val="14"/>
                <w:szCs w:val="2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3D1DF1" w:rsidRDefault="007627A4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5E136B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5E136B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5E136B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9C7B08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9C7B08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934E9" w:rsidRPr="009C7B08" w:rsidTr="004269E8">
        <w:trPr>
          <w:trHeight w:val="421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136B" w:rsidRPr="009C7B08" w:rsidRDefault="005E136B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1</w:t>
            </w:r>
            <w:r w:rsidR="007627A4">
              <w:rPr>
                <w:rFonts w:ascii="Arial" w:eastAsia="Times New Roman" w:hAnsi="Arial" w:cs="Arial"/>
                <w:sz w:val="14"/>
                <w:szCs w:val="20"/>
              </w:rPr>
              <w:t>.1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36B" w:rsidRPr="009C7B08" w:rsidRDefault="005E136B" w:rsidP="00C934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Электроснабжение и электроосвещение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36B" w:rsidRPr="009C7B08" w:rsidRDefault="005E136B" w:rsidP="00A609A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Исправно, в рабочем состоянии, обслуживается</w:t>
            </w:r>
            <w:proofErr w:type="gramStart"/>
            <w:r w:rsidRPr="009C7B08" w:rsidDel="009A79CF">
              <w:rPr>
                <w:rFonts w:ascii="Arial" w:eastAsia="Times New Roman" w:hAnsi="Arial" w:cs="Arial"/>
                <w:sz w:val="14"/>
                <w:szCs w:val="20"/>
              </w:rPr>
              <w:t xml:space="preserve"> </w:t>
            </w: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 наличие в щитах  однолинейных схем и спецификация, промаркированы автоматы, отсутствует мусор и пыль, щит закрывается на замок, во время обхода при выявлении замечании приняты меры по устранению., подключения выполнены согласно требований ПУЭ. Доступ и допуск во </w:t>
            </w:r>
            <w:proofErr w:type="gramStart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>ВРУ</w:t>
            </w:r>
            <w:proofErr w:type="gramEnd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 xml:space="preserve"> осуществляется согласно установленных правил. СИЗ и изолированный инструмент в наличии и </w:t>
            </w:r>
            <w:proofErr w:type="spellStart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>поверен</w:t>
            </w:r>
            <w:proofErr w:type="spellEnd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>; есть отметка в журнале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36B" w:rsidRPr="003D1DF1" w:rsidRDefault="005E136B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 w:rsidR="007F7850"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36B" w:rsidRPr="005E136B" w:rsidRDefault="005E136B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36B" w:rsidRPr="005E136B" w:rsidRDefault="005E136B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36B" w:rsidRPr="005E136B" w:rsidRDefault="005E136B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36B" w:rsidRPr="009C7B08" w:rsidRDefault="005E136B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36B" w:rsidRPr="009C7B08" w:rsidRDefault="005E136B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2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Теплоснабжение 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7850" w:rsidRPr="009C7B08" w:rsidRDefault="007F7850" w:rsidP="00FF180E"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Исправно, в рабочем состоянии, обслуживается</w:t>
            </w:r>
            <w:proofErr w:type="gramStart"/>
            <w:r w:rsidRPr="009C7B08" w:rsidDel="009A79CF">
              <w:rPr>
                <w:rFonts w:ascii="Arial" w:eastAsia="Times New Roman" w:hAnsi="Arial" w:cs="Arial"/>
                <w:sz w:val="14"/>
                <w:szCs w:val="20"/>
              </w:rPr>
              <w:t xml:space="preserve"> </w:t>
            </w: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 Во время обхода при выявлении замечании приняты меры по устранению.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393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3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Вентиляция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7850" w:rsidRPr="009C7B08" w:rsidRDefault="007F7850" w:rsidP="00A609A2"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Исправно, в рабочем состоянии, обслуживается. Во время обхода при выявлении замечании приняты меры по устранению. Своевременно проводится настройка системы с учётом температуры в офисе и температуры окружающей среды. В </w:t>
            </w:r>
            <w:proofErr w:type="spellStart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>венткамерах</w:t>
            </w:r>
            <w:proofErr w:type="spellEnd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 xml:space="preserve"> порядок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.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proofErr w:type="gramStart"/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</w:t>
            </w:r>
            <w:proofErr w:type="gramEnd"/>
            <w:r w:rsidRPr="003D1DF1">
              <w:rPr>
                <w:rFonts w:ascii="Arial" w:eastAsia="Times New Roman" w:hAnsi="Arial" w:cs="Arial"/>
                <w:sz w:val="14"/>
                <w:szCs w:val="20"/>
              </w:rPr>
              <w:t>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994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4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Холодоснабжение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7850" w:rsidRPr="009C7B08" w:rsidRDefault="007F7850"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Исправно, в рабочем состоянии, обслуживается</w:t>
            </w:r>
            <w:proofErr w:type="gramStart"/>
            <w:r w:rsidRPr="009C7B08" w:rsidDel="009A79CF">
              <w:rPr>
                <w:rFonts w:ascii="Arial" w:eastAsia="Times New Roman" w:hAnsi="Arial" w:cs="Arial"/>
                <w:sz w:val="14"/>
                <w:szCs w:val="20"/>
              </w:rPr>
              <w:t xml:space="preserve"> </w:t>
            </w: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 Во время обхода при выявлении замечании приняты меры по устранению. Осуществляется периодический контроль параметров, принимаются меры в случае выявления замечаний.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1533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lastRenderedPageBreak/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5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5739F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Водоснабжение 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C647B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исправно, в рабочем состоянии, обслуживается</w:t>
            </w:r>
            <w:proofErr w:type="gramStart"/>
            <w:r w:rsidRPr="009C7B08" w:rsidDel="009A79CF">
              <w:rPr>
                <w:rFonts w:ascii="Arial" w:eastAsia="Times New Roman" w:hAnsi="Arial" w:cs="Arial"/>
                <w:sz w:val="14"/>
                <w:szCs w:val="20"/>
              </w:rPr>
              <w:t xml:space="preserve"> </w:t>
            </w: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 Во время обхода при выявлении замечании приняты меры по устранению. Осуществляется периодический контроль параметров, принимаются меры в случае выявления замечаний.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33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6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Канализация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исправно, в рабочем состоянии, обслуживается</w:t>
            </w:r>
            <w:proofErr w:type="gramStart"/>
            <w:r w:rsidRPr="009C7B08" w:rsidDel="009A79CF">
              <w:rPr>
                <w:rFonts w:ascii="Arial" w:eastAsia="Times New Roman" w:hAnsi="Arial" w:cs="Arial"/>
                <w:sz w:val="14"/>
                <w:szCs w:val="20"/>
              </w:rPr>
              <w:t xml:space="preserve"> </w:t>
            </w: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 Во время обхода при выявлении замечании приняты меры по устранению.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1402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7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Противопожарные системы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proofErr w:type="gramStart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исправны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 в рабочем состоянии, сбоев по вине инженерно-технического персонала нет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713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8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Охранные системы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C647B2">
            <w:pPr>
              <w:rPr>
                <w:rFonts w:ascii="Arial" w:eastAsia="Times New Roman" w:hAnsi="Arial" w:cs="Arial"/>
                <w:sz w:val="14"/>
                <w:szCs w:val="20"/>
              </w:rPr>
            </w:pPr>
            <w:proofErr w:type="gramStart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исправны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 в рабочем состоянии, сбоев по вине инженерно-технического персонала нет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42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9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СКС и ЛВС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764C99">
            <w:pPr>
              <w:rPr>
                <w:rFonts w:ascii="Arial" w:eastAsia="Times New Roman" w:hAnsi="Arial" w:cs="Arial"/>
                <w:sz w:val="14"/>
                <w:szCs w:val="20"/>
              </w:rPr>
            </w:pPr>
            <w:proofErr w:type="gramStart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исправны</w:t>
            </w:r>
            <w:proofErr w:type="gramEnd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, в рабочем состоянии, сбоев по вине инженерно-технического персонала нет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403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10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5739F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 Системы автоматики</w:t>
            </w:r>
            <w:r w:rsidR="002C081A">
              <w:rPr>
                <w:rFonts w:ascii="Arial" w:eastAsia="Times New Roman" w:hAnsi="Arial" w:cs="Arial"/>
                <w:sz w:val="14"/>
                <w:szCs w:val="20"/>
              </w:rPr>
              <w:t xml:space="preserve"> и диспетчеризации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764C9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в исправном состоянии, обслуживается, отсутствует аварийная индикация, световая индикация исправна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338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11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5739F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Кровля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повреждения отсутствуют, своевременно фиксируются и устраняются повреждения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41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12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5739F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Несущие конструкции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повреждения отсутствуют, своевременно фиксируются и устраняются повреждения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918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13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Фасад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9A79CF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повреждения отсутствуют, своевременно фиксируются и устраняются повреждения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407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14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Лестницы, Балконы, Лоджии, Крыльца, Выходы на кровлю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повреждения отсутствуют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342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15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Окна и двери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в исправном состоянии, повреждения отсутствуют, регулировка проводится своевременно, фурнитура в наличии и  исправна.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562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16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5739F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Содержание путей эвакуации 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пути эвакуации не загромождены, свободны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 xml:space="preserve">от 1 до 4 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lastRenderedPageBreak/>
              <w:t>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414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lastRenderedPageBreak/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17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5739F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Огнетушители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5E136B" w:rsidRDefault="007F7850" w:rsidP="00764C9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7F7850">
              <w:rPr>
                <w:rFonts w:ascii="Arial" w:eastAsia="Times New Roman" w:hAnsi="Arial" w:cs="Arial"/>
                <w:sz w:val="14"/>
                <w:szCs w:val="20"/>
              </w:rPr>
              <w:t>В срок проверены</w:t>
            </w:r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, взвешивания в норме, пронумерованы, журналы учета ведутся, 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паспорта в наличие.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54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18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Пожарные рукава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Перемотаны, присоединены, шкафы опломбированы, в шкафах порядо</w:t>
            </w:r>
            <w:proofErr w:type="gramStart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к-</w:t>
            </w:r>
            <w:proofErr w:type="gramEnd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 xml:space="preserve"> отсутствует мусор и посторонние предметы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934E9" w:rsidRPr="009C7B08" w:rsidTr="004269E8">
        <w:trPr>
          <w:trHeight w:val="54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="007F7850" w:rsidRPr="009C7B08">
              <w:rPr>
                <w:rFonts w:ascii="Arial" w:eastAsia="Times New Roman" w:hAnsi="Arial" w:cs="Arial"/>
                <w:sz w:val="14"/>
                <w:szCs w:val="20"/>
              </w:rPr>
              <w:t>19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proofErr w:type="spellStart"/>
            <w:r w:rsidRPr="009C7B08">
              <w:rPr>
                <w:rFonts w:ascii="Arial" w:eastAsia="Times New Roman" w:hAnsi="Arial" w:cs="Arial"/>
                <w:sz w:val="14"/>
                <w:szCs w:val="20"/>
              </w:rPr>
              <w:t>Техподполье</w:t>
            </w:r>
            <w:proofErr w:type="spellEnd"/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764C9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дверь закрыта, ключи у оперативного дежурного персонала; в помещении порядок, отсутствуют посторонние предметы, мусор; схема теплового пункта размещена, предупредительные плакаты размещены; инструкции для персонала в наличие; теплоизоляция трубопроводов в надлежащем состоянии; промаркирован трубопровод 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2C081A" w:rsidRPr="009C7B08" w:rsidTr="004269E8">
        <w:trPr>
          <w:trHeight w:val="54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081A" w:rsidRDefault="002C081A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</w:t>
            </w: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20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081A" w:rsidRPr="009C7B08" w:rsidRDefault="002C081A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Система газоснабжения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1A" w:rsidRPr="009C7B08" w:rsidRDefault="002C081A" w:rsidP="00764C99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B34982">
              <w:rPr>
                <w:rFonts w:ascii="Arial" w:eastAsia="Times New Roman" w:hAnsi="Arial" w:cs="Arial"/>
                <w:sz w:val="14"/>
                <w:szCs w:val="20"/>
              </w:rPr>
              <w:t>Исправно, в рабочем состоянии, обслуживается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81A" w:rsidRPr="003D1DF1" w:rsidRDefault="002C081A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81A" w:rsidRPr="003D1DF1" w:rsidRDefault="002C081A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81A" w:rsidRPr="005E136B" w:rsidRDefault="002C081A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81A" w:rsidRPr="005E136B" w:rsidRDefault="002C081A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81A" w:rsidRPr="005E136B" w:rsidRDefault="002C081A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81A" w:rsidRPr="009C7B08" w:rsidRDefault="002C081A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934E9" w:rsidRPr="009C7B08" w:rsidTr="004269E8">
        <w:trPr>
          <w:trHeight w:val="54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7850" w:rsidRPr="009C7B08" w:rsidRDefault="002C081A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1.21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Прочее оборудование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50" w:rsidRPr="009C7B08" w:rsidRDefault="007F7850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Исправно, в рабочем состоянии, обслуживается, заявки выполняются своевременно и качественно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3D1DF1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5E136B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850" w:rsidRPr="009C7B08" w:rsidRDefault="007F7850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7627A4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627A4" w:rsidRPr="009C7B08" w:rsidRDefault="007627A4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7A4" w:rsidRPr="0021050D" w:rsidRDefault="007627A4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Внешние инженерные системы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7A4" w:rsidRPr="007F7850" w:rsidRDefault="007627A4" w:rsidP="001B429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3D1DF1" w:rsidRDefault="007627A4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9C7B08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3D1DF1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3D1DF1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5E136B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7A4" w:rsidRPr="005E136B" w:rsidRDefault="007627A4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2.1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0B2" w:rsidRPr="0021050D" w:rsidRDefault="003E40B2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3E40B2">
              <w:rPr>
                <w:rFonts w:ascii="Arial" w:eastAsia="Times New Roman" w:hAnsi="Arial" w:cs="Arial"/>
                <w:sz w:val="14"/>
                <w:szCs w:val="20"/>
              </w:rPr>
              <w:t>Состояние поверхности над подземными трассами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0B2" w:rsidRPr="007F7850" w:rsidRDefault="003E40B2" w:rsidP="003E40B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О</w:t>
            </w:r>
            <w:r w:rsidRPr="003E40B2">
              <w:rPr>
                <w:rFonts w:ascii="Arial" w:eastAsia="Times New Roman" w:hAnsi="Arial" w:cs="Arial"/>
                <w:sz w:val="14"/>
                <w:szCs w:val="20"/>
              </w:rPr>
              <w:t xml:space="preserve">тсутствие провалов, нарушения благоустройства по причине неправильной эксплуатации </w:t>
            </w:r>
            <w:proofErr w:type="spellStart"/>
            <w:r w:rsidRPr="003E40B2">
              <w:rPr>
                <w:rFonts w:ascii="Arial" w:eastAsia="Times New Roman" w:hAnsi="Arial" w:cs="Arial"/>
                <w:sz w:val="14"/>
                <w:szCs w:val="20"/>
              </w:rPr>
              <w:t>инж</w:t>
            </w:r>
            <w:proofErr w:type="gramStart"/>
            <w:r w:rsidRPr="003E40B2">
              <w:rPr>
                <w:rFonts w:ascii="Arial" w:eastAsia="Times New Roman" w:hAnsi="Arial" w:cs="Arial"/>
                <w:sz w:val="14"/>
                <w:szCs w:val="20"/>
              </w:rPr>
              <w:t>.с</w:t>
            </w:r>
            <w:proofErr w:type="gramEnd"/>
            <w:r w:rsidRPr="003E40B2">
              <w:rPr>
                <w:rFonts w:ascii="Arial" w:eastAsia="Times New Roman" w:hAnsi="Arial" w:cs="Arial"/>
                <w:sz w:val="14"/>
                <w:szCs w:val="20"/>
              </w:rPr>
              <w:t>истем</w:t>
            </w:r>
            <w:proofErr w:type="spellEnd"/>
            <w:r w:rsidRPr="003E40B2">
              <w:rPr>
                <w:rFonts w:ascii="Arial" w:eastAsia="Times New Roman" w:hAnsi="Arial" w:cs="Arial"/>
                <w:sz w:val="14"/>
                <w:szCs w:val="20"/>
              </w:rPr>
              <w:t xml:space="preserve"> либо аварийных ситуаций, отсутствие выхода на поверхность воды и сточных вод, тепловые камеры не должны «парить»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1F13C8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2.2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0B2" w:rsidRPr="0021050D" w:rsidRDefault="003E40B2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3E40B2">
              <w:rPr>
                <w:rFonts w:ascii="Arial" w:eastAsia="Times New Roman" w:hAnsi="Arial" w:cs="Arial"/>
                <w:sz w:val="14"/>
                <w:szCs w:val="20"/>
              </w:rPr>
              <w:t>Состояние территории вблизи инженерных зданий/сооружений, камер и колодцев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0B2" w:rsidRPr="007F7850" w:rsidRDefault="003E40B2" w:rsidP="001B429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В</w:t>
            </w:r>
            <w:r w:rsidRPr="003E40B2">
              <w:rPr>
                <w:rFonts w:ascii="Arial" w:eastAsia="Times New Roman" w:hAnsi="Arial" w:cs="Arial"/>
                <w:sz w:val="14"/>
                <w:szCs w:val="20"/>
              </w:rPr>
              <w:t>округ сооружений не должно быть мусора и складирования материалов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2.3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0B2" w:rsidRPr="0021050D" w:rsidRDefault="003E40B2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3E40B2">
              <w:rPr>
                <w:rFonts w:ascii="Arial" w:eastAsia="Times New Roman" w:hAnsi="Arial" w:cs="Arial"/>
                <w:sz w:val="14"/>
                <w:szCs w:val="20"/>
              </w:rPr>
              <w:t>Чистота, внешний вид и работоспособность инженерного оборудования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0B2" w:rsidRPr="007627A4" w:rsidRDefault="003E40B2" w:rsidP="003E40B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3E40B2">
              <w:rPr>
                <w:rFonts w:ascii="Arial" w:eastAsia="Times New Roman" w:hAnsi="Arial" w:cs="Arial"/>
                <w:sz w:val="14"/>
                <w:szCs w:val="20"/>
              </w:rPr>
              <w:t>на доступных для осмотра трассах и оборудовании не должно быть грязи, посторонних предметов, должна присутствовать разметка или маркировка, где это предусмотрено правилами, оборудование должно быть работоспособным и включенным в общую схему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2.4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0B2" w:rsidRPr="0021050D" w:rsidRDefault="003E40B2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Протечки</w:t>
            </w:r>
            <w:r w:rsidR="00701E9B">
              <w:rPr>
                <w:rFonts w:ascii="Arial" w:eastAsia="Times New Roman" w:hAnsi="Arial" w:cs="Arial"/>
                <w:sz w:val="14"/>
                <w:szCs w:val="20"/>
              </w:rPr>
              <w:t xml:space="preserve"> трубопроводов и запорно-регулирующей арматуры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0B2" w:rsidRPr="007627A4" w:rsidRDefault="00701E9B" w:rsidP="003E40B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Отсутствие протечек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0B2" w:rsidRPr="009C7B08" w:rsidRDefault="00701E9B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2.5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0B2" w:rsidRPr="0021050D" w:rsidRDefault="00701E9B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ВЗУ, КНС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0B2" w:rsidRPr="007627A4" w:rsidRDefault="00701E9B" w:rsidP="003E40B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Состояние оборудования сооружений, их работоспособность, качество эксплуатации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0B2" w:rsidRPr="009C7B08" w:rsidRDefault="004269E8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2.6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0B2" w:rsidRPr="0021050D" w:rsidRDefault="004269E8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Давление в  системе холодного водоснабжения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0B2" w:rsidRPr="007627A4" w:rsidRDefault="004269E8" w:rsidP="003E40B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7627A4">
              <w:rPr>
                <w:rFonts w:ascii="Arial" w:eastAsia="Times New Roman" w:hAnsi="Arial" w:cs="Arial"/>
                <w:sz w:val="14"/>
                <w:szCs w:val="20"/>
              </w:rPr>
              <w:t xml:space="preserve">Давление в  трубопроводе, соответствует </w:t>
            </w:r>
            <w:proofErr w:type="gramStart"/>
            <w:r w:rsidRPr="007627A4">
              <w:rPr>
                <w:rFonts w:ascii="Arial" w:eastAsia="Times New Roman" w:hAnsi="Arial" w:cs="Arial"/>
                <w:sz w:val="14"/>
                <w:szCs w:val="20"/>
              </w:rPr>
              <w:t>проектному</w:t>
            </w:r>
            <w:proofErr w:type="gramEnd"/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0B2" w:rsidRPr="009C7B08" w:rsidRDefault="004269E8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2.7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0B2" w:rsidRPr="0021050D" w:rsidRDefault="004269E8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Качество питьевой воды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0B2" w:rsidRPr="007F7850" w:rsidRDefault="003E40B2" w:rsidP="003E40B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Качество питьевой воды должно соответствовать СанПиН 2.1.4.1074-01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4269E8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о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4269E8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269E8" w:rsidRPr="009C7B08" w:rsidRDefault="004269E8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lastRenderedPageBreak/>
              <w:t>2.8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9E8" w:rsidRPr="0021050D" w:rsidRDefault="004269E8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Состояние пожарных гидрантов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8" w:rsidRPr="007F7850" w:rsidRDefault="004269E8" w:rsidP="001B429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  <w:r w:rsidRPr="00BC28E6">
              <w:rPr>
                <w:color w:val="000000"/>
                <w:sz w:val="20"/>
                <w:szCs w:val="20"/>
              </w:rPr>
              <w:t>д</w:t>
            </w:r>
            <w:r w:rsidRPr="004269E8">
              <w:rPr>
                <w:rFonts w:ascii="Arial" w:eastAsia="Times New Roman" w:hAnsi="Arial" w:cs="Arial"/>
                <w:sz w:val="14"/>
                <w:szCs w:val="20"/>
              </w:rPr>
              <w:t>олжны быть укомплектованы, исправны, снабжены маркировкой, обеспечен доступ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3D1DF1" w:rsidRDefault="004269E8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о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9C7B08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3D1DF1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3D1DF1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5E136B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5E136B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4269E8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269E8" w:rsidRPr="009C7B08" w:rsidRDefault="004269E8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3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9E8" w:rsidRPr="0021050D" w:rsidRDefault="004269E8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Состояние охраны труда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8" w:rsidRPr="007F7850" w:rsidRDefault="004269E8" w:rsidP="001B429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  <w:r w:rsidRPr="004269E8">
              <w:rPr>
                <w:rFonts w:ascii="Arial" w:eastAsia="Times New Roman" w:hAnsi="Arial" w:cs="Arial"/>
                <w:sz w:val="14"/>
                <w:szCs w:val="20"/>
              </w:rPr>
              <w:t>Отсутствие нарушений правил и инструкций по ТБ, соблюдение правил выполнения работ по нарядам-допускам (правильное оформление  документов), наличие удостоверений, подтверждающих квалификацию персонала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3D1DF1" w:rsidRDefault="004269E8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о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9C7B08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3D1DF1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3D1DF1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5E136B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E8" w:rsidRPr="005E136B" w:rsidRDefault="004269E8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4269E8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4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0B2" w:rsidRPr="009C7B08" w:rsidRDefault="003E40B2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21050D">
              <w:rPr>
                <w:rFonts w:ascii="Arial" w:eastAsia="Times New Roman" w:hAnsi="Arial" w:cs="Arial"/>
                <w:sz w:val="14"/>
                <w:szCs w:val="20"/>
              </w:rPr>
              <w:t xml:space="preserve">Выполнение </w:t>
            </w:r>
            <w:proofErr w:type="gramStart"/>
            <w:r w:rsidRPr="0021050D">
              <w:rPr>
                <w:rFonts w:ascii="Arial" w:eastAsia="Times New Roman" w:hAnsi="Arial" w:cs="Arial"/>
                <w:sz w:val="14"/>
                <w:szCs w:val="20"/>
              </w:rPr>
              <w:t>ЭК</w:t>
            </w:r>
            <w:proofErr w:type="gramEnd"/>
            <w:r>
              <w:rPr>
                <w:rFonts w:ascii="Arial" w:eastAsia="Times New Roman" w:hAnsi="Arial" w:cs="Arial"/>
                <w:sz w:val="14"/>
                <w:szCs w:val="20"/>
              </w:rPr>
              <w:t xml:space="preserve"> и </w:t>
            </w:r>
            <w:r w:rsidRPr="0021050D">
              <w:rPr>
                <w:rFonts w:ascii="Arial" w:eastAsia="Times New Roman" w:hAnsi="Arial" w:cs="Arial"/>
                <w:sz w:val="14"/>
                <w:szCs w:val="20"/>
              </w:rPr>
              <w:t>ТО</w:t>
            </w:r>
            <w:r w:rsidRPr="003D1DF1" w:rsidDel="00623CC8">
              <w:rPr>
                <w:rFonts w:ascii="Arial" w:eastAsia="Times New Roman" w:hAnsi="Arial" w:cs="Arial"/>
                <w:sz w:val="14"/>
                <w:szCs w:val="20"/>
              </w:rPr>
              <w:t xml:space="preserve"> 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 xml:space="preserve">на момент проверки 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B2" w:rsidRPr="007F7850" w:rsidRDefault="003E40B2" w:rsidP="001B429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  <w:r w:rsidRPr="007F7850">
              <w:rPr>
                <w:rFonts w:ascii="Arial" w:eastAsia="Times New Roman" w:hAnsi="Arial" w:cs="Arial"/>
                <w:sz w:val="14"/>
                <w:szCs w:val="20"/>
              </w:rPr>
              <w:t>90% - 1 балл</w:t>
            </w:r>
          </w:p>
          <w:p w:rsidR="003E40B2" w:rsidRPr="007F7850" w:rsidRDefault="003E40B2" w:rsidP="001B429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  <w:r w:rsidRPr="007F7850">
              <w:rPr>
                <w:rFonts w:ascii="Arial" w:eastAsia="Times New Roman" w:hAnsi="Arial" w:cs="Arial"/>
                <w:sz w:val="14"/>
                <w:szCs w:val="20"/>
              </w:rPr>
              <w:t>80%-  2 балла</w:t>
            </w:r>
          </w:p>
          <w:p w:rsidR="003E40B2" w:rsidRPr="007F7850" w:rsidRDefault="003E40B2" w:rsidP="001B4292">
            <w:pPr>
              <w:spacing w:line="240" w:lineRule="auto"/>
              <w:rPr>
                <w:rFonts w:ascii="Arial" w:eastAsia="Times New Roman" w:hAnsi="Arial" w:cs="Arial"/>
                <w:sz w:val="14"/>
                <w:szCs w:val="20"/>
              </w:rPr>
            </w:pPr>
            <w:r w:rsidRPr="007F7850">
              <w:rPr>
                <w:rFonts w:ascii="Arial" w:eastAsia="Times New Roman" w:hAnsi="Arial" w:cs="Arial"/>
                <w:sz w:val="14"/>
                <w:szCs w:val="20"/>
              </w:rPr>
              <w:t xml:space="preserve">70%- 3 балла                         </w:t>
            </w:r>
          </w:p>
          <w:p w:rsidR="003E40B2" w:rsidRPr="007F7850" w:rsidRDefault="003E40B2" w:rsidP="001B4292">
            <w:pPr>
              <w:rPr>
                <w:rFonts w:ascii="Arial" w:eastAsia="Times New Roman" w:hAnsi="Arial" w:cs="Arial"/>
                <w:sz w:val="14"/>
                <w:szCs w:val="2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7F7850" w:rsidRDefault="003E40B2" w:rsidP="001B429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3E40B2" w:rsidRPr="009C7B08" w:rsidTr="004269E8">
        <w:trPr>
          <w:trHeight w:val="49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4269E8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5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Аттестация инженерного и оперативного персонала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 Сотрудник прошёл обучение, аттестацию, стажировку на рабочем месте  с учётом соблюдения сроков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3E40B2" w:rsidRPr="009C7B08" w:rsidTr="00B46132">
        <w:trPr>
          <w:trHeight w:val="69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4269E8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6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>Инструкции для персонала</w:t>
            </w:r>
          </w:p>
        </w:tc>
        <w:tc>
          <w:tcPr>
            <w:tcW w:w="5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B2" w:rsidRPr="009C7B08" w:rsidRDefault="003E40B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 w:rsidRPr="009C7B08">
              <w:rPr>
                <w:rFonts w:ascii="Arial" w:eastAsia="Times New Roman" w:hAnsi="Arial" w:cs="Arial"/>
                <w:sz w:val="14"/>
                <w:szCs w:val="20"/>
              </w:rPr>
              <w:t xml:space="preserve">Наличие актуальных, действующих инструкций для персонала по направлениям, </w:t>
            </w:r>
            <w:proofErr w:type="gramStart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>согласованные</w:t>
            </w:r>
            <w:proofErr w:type="gramEnd"/>
            <w:r w:rsidRPr="007F7850">
              <w:rPr>
                <w:rFonts w:ascii="Arial" w:eastAsia="Times New Roman" w:hAnsi="Arial" w:cs="Arial"/>
                <w:sz w:val="14"/>
                <w:szCs w:val="20"/>
              </w:rPr>
              <w:t xml:space="preserve"> с Заказчиком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B46132" w:rsidRPr="009C7B08" w:rsidTr="00B46132">
        <w:trPr>
          <w:trHeight w:val="690"/>
        </w:trPr>
        <w:tc>
          <w:tcPr>
            <w:tcW w:w="5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46132" w:rsidRDefault="00B4613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7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6132" w:rsidRPr="009C7B08" w:rsidRDefault="00B4613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Надежность энергоснабжения</w:t>
            </w:r>
          </w:p>
        </w:tc>
        <w:tc>
          <w:tcPr>
            <w:tcW w:w="5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32" w:rsidRPr="009C7B08" w:rsidRDefault="00B46132" w:rsidP="00B34982">
            <w:pPr>
              <w:rPr>
                <w:rFonts w:ascii="Arial" w:eastAsia="Times New Roman" w:hAnsi="Arial" w:cs="Arial"/>
                <w:sz w:val="14"/>
                <w:szCs w:val="20"/>
              </w:rPr>
            </w:pPr>
            <w:r>
              <w:rPr>
                <w:rFonts w:ascii="Arial" w:eastAsia="Times New Roman" w:hAnsi="Arial" w:cs="Arial"/>
                <w:sz w:val="14"/>
                <w:szCs w:val="20"/>
              </w:rPr>
              <w:t>О</w:t>
            </w:r>
            <w:r w:rsidRPr="00B46132">
              <w:rPr>
                <w:rFonts w:ascii="Arial" w:eastAsia="Times New Roman" w:hAnsi="Arial" w:cs="Arial"/>
                <w:sz w:val="14"/>
                <w:szCs w:val="20"/>
              </w:rPr>
              <w:t xml:space="preserve">тсутствие аварийных ситуаций с перерывами подачи электроэнергии, тепла, 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воды телекоммуникационной связи</w:t>
            </w:r>
            <w:r w:rsidRPr="00B46132">
              <w:rPr>
                <w:rFonts w:ascii="Arial" w:eastAsia="Times New Roman" w:hAnsi="Arial" w:cs="Arial"/>
                <w:sz w:val="14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(</w:t>
            </w:r>
            <w:r w:rsidRPr="00B46132">
              <w:rPr>
                <w:rFonts w:ascii="Arial" w:eastAsia="Times New Roman" w:hAnsi="Arial" w:cs="Arial"/>
                <w:sz w:val="14"/>
                <w:szCs w:val="20"/>
              </w:rPr>
              <w:t>с учетом объективности причин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)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132" w:rsidRPr="003D1DF1" w:rsidRDefault="00B46132" w:rsidP="00B34982">
            <w:pPr>
              <w:jc w:val="center"/>
              <w:rPr>
                <w:rFonts w:ascii="Arial" w:eastAsia="Times New Roman" w:hAnsi="Arial" w:cs="Arial"/>
                <w:sz w:val="14"/>
                <w:szCs w:val="20"/>
              </w:rPr>
            </w:pP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от 1 до 4 бал</w:t>
            </w:r>
            <w:r>
              <w:rPr>
                <w:rFonts w:ascii="Arial" w:eastAsia="Times New Roman" w:hAnsi="Arial" w:cs="Arial"/>
                <w:sz w:val="14"/>
                <w:szCs w:val="20"/>
              </w:rPr>
              <w:t>л</w:t>
            </w:r>
            <w:r w:rsidRPr="003D1DF1">
              <w:rPr>
                <w:rFonts w:ascii="Arial" w:eastAsia="Times New Roman" w:hAnsi="Arial" w:cs="Arial"/>
                <w:sz w:val="14"/>
                <w:szCs w:val="20"/>
              </w:rPr>
              <w:t>ов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132" w:rsidRPr="003D1DF1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132" w:rsidRPr="005E136B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132" w:rsidRPr="005E136B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132" w:rsidRPr="005E136B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132" w:rsidRPr="009C7B08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E40B2" w:rsidRPr="009C7B08" w:rsidTr="00B46132">
        <w:trPr>
          <w:trHeight w:val="330"/>
        </w:trPr>
        <w:tc>
          <w:tcPr>
            <w:tcW w:w="869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F785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Общее </w:t>
            </w:r>
            <w:r w:rsidR="00B46132" w:rsidRPr="007F785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количество</w:t>
            </w:r>
            <w:r w:rsidRPr="007F785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принятых пунктов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2C081A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B46132">
              <w:rPr>
                <w:rFonts w:ascii="Arial" w:eastAsia="Times New Roman" w:hAnsi="Arial" w:cs="Arial"/>
                <w:b/>
                <w:bCs/>
                <w:sz w:val="16"/>
                <w:szCs w:val="20"/>
                <w:lang w:val="en-US"/>
              </w:rPr>
              <w:t>13</w:t>
            </w:r>
            <w:r w:rsidR="002C081A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3E40B2" w:rsidRPr="002C081A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13</w:t>
            </w:r>
            <w:r w:rsidR="002C081A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3E40B2" w:rsidRPr="002C081A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13</w:t>
            </w:r>
            <w:r w:rsidR="002C081A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3E40B2" w:rsidRPr="002C081A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13</w:t>
            </w:r>
            <w:r w:rsidR="002C081A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3E40B2" w:rsidRPr="002C081A" w:rsidRDefault="00B4613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13</w:t>
            </w:r>
            <w:r w:rsidR="002C081A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6</w:t>
            </w:r>
          </w:p>
        </w:tc>
      </w:tr>
      <w:tr w:rsidR="003E40B2" w:rsidRPr="009C7B08" w:rsidTr="004269E8">
        <w:trPr>
          <w:trHeight w:val="330"/>
        </w:trPr>
        <w:tc>
          <w:tcPr>
            <w:tcW w:w="86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F785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Процент качества работ (по результатам контрольной проверки)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C20C4D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100,00%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C20C4D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100,00%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C20C4D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100,00%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C20C4D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100,00%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C20C4D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100,00%</w:t>
            </w:r>
          </w:p>
        </w:tc>
      </w:tr>
      <w:tr w:rsidR="003E40B2" w:rsidRPr="009C7B08" w:rsidTr="004269E8">
        <w:trPr>
          <w:trHeight w:val="330"/>
        </w:trPr>
        <w:tc>
          <w:tcPr>
            <w:tcW w:w="869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F785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Представитель 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3E40B2" w:rsidRPr="009C7B08" w:rsidTr="004269E8">
        <w:trPr>
          <w:trHeight w:val="330"/>
        </w:trPr>
        <w:tc>
          <w:tcPr>
            <w:tcW w:w="869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3E40B2" w:rsidRPr="009C7B08" w:rsidTr="004269E8">
        <w:trPr>
          <w:trHeight w:val="330"/>
        </w:trPr>
        <w:tc>
          <w:tcPr>
            <w:tcW w:w="869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F785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Представитель 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3E40B2" w:rsidRPr="009C7B08" w:rsidTr="004269E8">
        <w:trPr>
          <w:trHeight w:val="330"/>
        </w:trPr>
        <w:tc>
          <w:tcPr>
            <w:tcW w:w="86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ОДП</w:t>
            </w:r>
            <w:r w:rsidRPr="007F785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 «СКОЛКОВО"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3D1DF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E136B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3E40B2" w:rsidRPr="009C7B08" w:rsidTr="004269E8">
        <w:trPr>
          <w:trHeight w:val="33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330"/>
        </w:trPr>
        <w:tc>
          <w:tcPr>
            <w:tcW w:w="8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7F7850" w:rsidRDefault="00B4613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Общее количество баллов – _______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0B2" w:rsidRPr="003D1DF1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0B2" w:rsidRPr="003D1DF1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0B2" w:rsidRPr="005E136B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0B2" w:rsidRPr="005E136B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0B2" w:rsidRPr="005E136B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330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F785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Кол-во выполненных заданий_________/Общее кол-во пунктов__________х100%=оценка за смену(%)_____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</w:tr>
      <w:tr w:rsidR="003E40B2" w:rsidRPr="009C7B08" w:rsidTr="004269E8">
        <w:trPr>
          <w:trHeight w:val="33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3E40B2" w:rsidRPr="00891251" w:rsidTr="004269E8">
        <w:trPr>
          <w:trHeight w:val="33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C7B08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1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F785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Итоговый результат за месяц:</w:t>
            </w:r>
          </w:p>
        </w:tc>
        <w:tc>
          <w:tcPr>
            <w:tcW w:w="6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3E40B2" w:rsidRPr="007F7850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F785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9C7B08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3D1DF1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0B2" w:rsidRPr="005E136B" w:rsidRDefault="003E40B2" w:rsidP="00B349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</w:tbl>
    <w:p w:rsidR="00B34982" w:rsidRDefault="00B34982" w:rsidP="00E24E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fldChar w:fldCharType="end"/>
      </w:r>
    </w:p>
    <w:p w:rsidR="0097509F" w:rsidRDefault="0097509F" w:rsidP="0097509F">
      <w:pPr>
        <w:jc w:val="both"/>
        <w:rPr>
          <w:lang w:val="en-US"/>
        </w:rPr>
        <w:sectPr w:rsidR="0097509F" w:rsidSect="006D55CE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2C081A" w:rsidRDefault="002C081A" w:rsidP="002C081A">
      <w:pPr>
        <w:pStyle w:val="a4"/>
        <w:spacing w:after="200"/>
        <w:jc w:val="right"/>
        <w:rPr>
          <w:b/>
        </w:rPr>
      </w:pPr>
      <w:r w:rsidRPr="00F038E8">
        <w:rPr>
          <w:b/>
        </w:rPr>
        <w:lastRenderedPageBreak/>
        <w:t xml:space="preserve">Приложение №4 </w:t>
      </w:r>
      <w:r>
        <w:rPr>
          <w:b/>
        </w:rPr>
        <w:t xml:space="preserve">к </w:t>
      </w:r>
      <w:r>
        <w:rPr>
          <w:b/>
          <w:lang w:val="en-US"/>
        </w:rPr>
        <w:t>SLA</w:t>
      </w:r>
    </w:p>
    <w:p w:rsidR="002C081A" w:rsidRDefault="002C081A" w:rsidP="002C081A">
      <w:pPr>
        <w:pStyle w:val="a4"/>
        <w:spacing w:after="200"/>
        <w:jc w:val="center"/>
        <w:rPr>
          <w:b/>
        </w:rPr>
      </w:pPr>
    </w:p>
    <w:p w:rsidR="002C081A" w:rsidRDefault="002C081A" w:rsidP="002C081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0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 Акта о нарушении Правил пользования зданием, </w:t>
      </w:r>
    </w:p>
    <w:p w:rsidR="0097509F" w:rsidRDefault="002C081A" w:rsidP="002C081A">
      <w:pPr>
        <w:spacing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2C0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допущенном</w:t>
      </w:r>
      <w:proofErr w:type="gramEnd"/>
      <w:r w:rsidRPr="002C0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сотрудником Исполнителя</w:t>
      </w:r>
    </w:p>
    <w:p w:rsidR="002C081A" w:rsidRDefault="002C081A" w:rsidP="002C081A">
      <w:pPr>
        <w:spacing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8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«____»_____________20___г.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г. Москва, ИЦ «Сколково»</w:t>
      </w:r>
    </w:p>
    <w:p w:rsidR="002C081A" w:rsidRDefault="002C081A" w:rsidP="002C081A">
      <w:pPr>
        <w:spacing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C081A" w:rsidRDefault="002C081A" w:rsidP="002C08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3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 о нарушении Правил пользования зданием, допущенном сотрудником</w:t>
      </w:r>
      <w:r w:rsidR="00373D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 _________________________________________________________________________________</w:t>
      </w:r>
    </w:p>
    <w:p w:rsidR="002C081A" w:rsidRPr="002C081A" w:rsidRDefault="002C081A" w:rsidP="002C08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2C081A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наименование организации</w:t>
      </w:r>
    </w:p>
    <w:p w:rsidR="00373D95" w:rsidRDefault="00373D95" w:rsidP="002C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D95" w:rsidRDefault="00373D95" w:rsidP="002C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81A" w:rsidRDefault="002C081A" w:rsidP="002C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81A">
        <w:rPr>
          <w:rFonts w:ascii="Times New Roman" w:hAnsi="Times New Roman" w:cs="Times New Roman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sz w:val="24"/>
          <w:szCs w:val="24"/>
        </w:rPr>
        <w:t>Акт составлен о том, что «______»______________20___ г. было зафиксировано следующее нарушение Правил пользования зданием____________________________________, допущенное сотрудником ООО «____________________________________________________</w:t>
      </w:r>
    </w:p>
    <w:p w:rsidR="00373D95" w:rsidRDefault="00373D95" w:rsidP="002C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3D95" w:rsidRDefault="00373D95" w:rsidP="002C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D95" w:rsidRDefault="00373D95" w:rsidP="002C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D95" w:rsidRPr="002C081A" w:rsidRDefault="00373D95" w:rsidP="002C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09F" w:rsidRDefault="00373D95" w:rsidP="00373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5">
        <w:rPr>
          <w:rFonts w:ascii="Times New Roman" w:hAnsi="Times New Roman" w:cs="Times New Roman"/>
          <w:sz w:val="24"/>
          <w:szCs w:val="24"/>
        </w:rPr>
        <w:t>Настоящий</w:t>
      </w:r>
      <w:r>
        <w:rPr>
          <w:rFonts w:ascii="Times New Roman" w:hAnsi="Times New Roman" w:cs="Times New Roman"/>
          <w:sz w:val="24"/>
          <w:szCs w:val="24"/>
        </w:rPr>
        <w:t xml:space="preserve"> Акт составлен в присутствии:</w:t>
      </w:r>
    </w:p>
    <w:p w:rsidR="00373D95" w:rsidRDefault="00236C23" w:rsidP="00373D95">
      <w:r>
        <w:rPr>
          <w:rFonts w:ascii="Times New Roman" w:hAnsi="Times New Roman" w:cs="Times New Roman"/>
          <w:sz w:val="24"/>
          <w:szCs w:val="24"/>
        </w:rPr>
        <w:t>1</w:t>
      </w:r>
      <w:r w:rsidR="00373D95" w:rsidRPr="00373D95">
        <w:rPr>
          <w:rFonts w:ascii="Times New Roman" w:hAnsi="Times New Roman" w:cs="Times New Roman"/>
          <w:sz w:val="24"/>
          <w:szCs w:val="24"/>
        </w:rPr>
        <w:t>. Представитель ООО «ОДПС Сколково»</w:t>
      </w:r>
    </w:p>
    <w:p w:rsidR="00373D95" w:rsidRDefault="00373D95" w:rsidP="00373D95">
      <w:pPr>
        <w:spacing w:after="0" w:line="240" w:lineRule="auto"/>
      </w:pPr>
      <w:r>
        <w:t>________________________________</w:t>
      </w:r>
      <w:r>
        <w:tab/>
      </w:r>
      <w:r>
        <w:tab/>
        <w:t>____________________/_______________________</w:t>
      </w:r>
    </w:p>
    <w:p w:rsidR="00373D95" w:rsidRPr="00373D95" w:rsidRDefault="00373D95" w:rsidP="00373D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373D95">
        <w:rPr>
          <w:rFonts w:ascii="Times New Roman" w:hAnsi="Times New Roman" w:cs="Times New Roman"/>
          <w:sz w:val="16"/>
          <w:szCs w:val="16"/>
        </w:rPr>
        <w:t>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ФИО</w:t>
      </w: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373D95" w:rsidRDefault="00236C23" w:rsidP="00373D95">
      <w:r>
        <w:rPr>
          <w:rFonts w:ascii="Times New Roman" w:hAnsi="Times New Roman" w:cs="Times New Roman"/>
          <w:sz w:val="24"/>
          <w:szCs w:val="24"/>
        </w:rPr>
        <w:t>2</w:t>
      </w:r>
      <w:r w:rsidR="00373D95" w:rsidRPr="00373D95">
        <w:rPr>
          <w:rFonts w:ascii="Times New Roman" w:hAnsi="Times New Roman" w:cs="Times New Roman"/>
          <w:sz w:val="24"/>
          <w:szCs w:val="24"/>
        </w:rPr>
        <w:t xml:space="preserve">. Представитель ООО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373D95" w:rsidRDefault="00373D95" w:rsidP="00373D95">
      <w:pPr>
        <w:spacing w:after="0" w:line="240" w:lineRule="auto"/>
      </w:pPr>
      <w:r>
        <w:t>________________________________</w:t>
      </w:r>
      <w:r>
        <w:tab/>
      </w:r>
      <w:r>
        <w:tab/>
        <w:t>____________________/_______________________</w:t>
      </w:r>
    </w:p>
    <w:p w:rsidR="00373D95" w:rsidRPr="00373D95" w:rsidRDefault="00373D95" w:rsidP="00373D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373D95">
        <w:rPr>
          <w:rFonts w:ascii="Times New Roman" w:hAnsi="Times New Roman" w:cs="Times New Roman"/>
          <w:sz w:val="16"/>
          <w:szCs w:val="16"/>
        </w:rPr>
        <w:t>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ФИО</w:t>
      </w:r>
    </w:p>
    <w:p w:rsidR="00373D95" w:rsidRDefault="00373D95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97509F" w:rsidRDefault="0097509F" w:rsidP="0097509F">
      <w:pPr>
        <w:spacing w:line="480" w:lineRule="auto"/>
        <w:jc w:val="center"/>
        <w:rPr>
          <w:b/>
        </w:rPr>
      </w:pPr>
    </w:p>
    <w:p w:rsidR="001B12AF" w:rsidRPr="00E24EBF" w:rsidRDefault="001B12AF" w:rsidP="00E24EB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</w:rPr>
      </w:pPr>
    </w:p>
    <w:sectPr w:rsidR="001B12AF" w:rsidRPr="00E24EBF" w:rsidSect="00E24EBF">
      <w:pgSz w:w="11906" w:h="16838" w:code="9"/>
      <w:pgMar w:top="567" w:right="680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A0" w:rsidRDefault="00FB47A0" w:rsidP="00381E76">
      <w:pPr>
        <w:spacing w:after="0" w:line="240" w:lineRule="auto"/>
      </w:pPr>
      <w:r>
        <w:separator/>
      </w:r>
    </w:p>
  </w:endnote>
  <w:endnote w:type="continuationSeparator" w:id="0">
    <w:p w:rsidR="00FB47A0" w:rsidRDefault="00FB47A0" w:rsidP="00381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A"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343260"/>
      <w:docPartObj>
        <w:docPartGallery w:val="Page Numbers (Bottom of Page)"/>
        <w:docPartUnique/>
      </w:docPartObj>
    </w:sdtPr>
    <w:sdtEndPr/>
    <w:sdtContent>
      <w:p w:rsidR="001F13C8" w:rsidRDefault="001F13C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791">
          <w:rPr>
            <w:noProof/>
          </w:rPr>
          <w:t>16</w:t>
        </w:r>
        <w:r>
          <w:fldChar w:fldCharType="end"/>
        </w:r>
      </w:p>
    </w:sdtContent>
  </w:sdt>
  <w:p w:rsidR="001F13C8" w:rsidRDefault="001F13C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A0" w:rsidRDefault="00FB47A0" w:rsidP="00381E76">
      <w:pPr>
        <w:spacing w:after="0" w:line="240" w:lineRule="auto"/>
      </w:pPr>
      <w:r>
        <w:separator/>
      </w:r>
    </w:p>
  </w:footnote>
  <w:footnote w:type="continuationSeparator" w:id="0">
    <w:p w:rsidR="00FB47A0" w:rsidRDefault="00FB47A0" w:rsidP="00381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E3B"/>
    <w:multiLevelType w:val="hybridMultilevel"/>
    <w:tmpl w:val="02804502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3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EEE5937"/>
    <w:multiLevelType w:val="hybridMultilevel"/>
    <w:tmpl w:val="B90A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84752"/>
    <w:multiLevelType w:val="multilevel"/>
    <w:tmpl w:val="05028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705" w:hanging="705"/>
      </w:pPr>
      <w:rPr>
        <w:rFonts w:ascii="Times New Roman" w:eastAsiaTheme="minorEastAsia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53178D7"/>
    <w:multiLevelType w:val="multilevel"/>
    <w:tmpl w:val="3536B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85A4E94"/>
    <w:multiLevelType w:val="hybridMultilevel"/>
    <w:tmpl w:val="377289B8"/>
    <w:lvl w:ilvl="0" w:tplc="F62A6FB4">
      <w:numFmt w:val="bullet"/>
      <w:pStyle w:val="a"/>
      <w:lvlText w:val="-"/>
      <w:lvlJc w:val="left"/>
      <w:pPr>
        <w:ind w:left="928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9538D"/>
    <w:multiLevelType w:val="hybridMultilevel"/>
    <w:tmpl w:val="D022403E"/>
    <w:lvl w:ilvl="0" w:tplc="2FD2F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E9234C"/>
    <w:multiLevelType w:val="hybridMultilevel"/>
    <w:tmpl w:val="D46023A2"/>
    <w:lvl w:ilvl="0" w:tplc="821A887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B0C22"/>
    <w:multiLevelType w:val="multilevel"/>
    <w:tmpl w:val="F2344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EC420D9"/>
    <w:multiLevelType w:val="multilevel"/>
    <w:tmpl w:val="A34419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EDC12B7"/>
    <w:multiLevelType w:val="hybridMultilevel"/>
    <w:tmpl w:val="FE7455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65D75"/>
    <w:multiLevelType w:val="multilevel"/>
    <w:tmpl w:val="050282C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3464" w:hanging="705"/>
      </w:pPr>
      <w:rPr>
        <w:rFonts w:ascii="Times New Roman" w:eastAsiaTheme="minorEastAsia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abstractNum w:abstractNumId="12">
    <w:nsid w:val="77AE2907"/>
    <w:multiLevelType w:val="hybridMultilevel"/>
    <w:tmpl w:val="3214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5"/>
  </w:num>
  <w:num w:numId="14">
    <w:abstractNumId w:val="0"/>
  </w:num>
  <w:num w:numId="15">
    <w:abstractNumId w:val="2"/>
  </w:num>
  <w:num w:numId="1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FC"/>
    <w:rsid w:val="000274FA"/>
    <w:rsid w:val="00035D8D"/>
    <w:rsid w:val="00036C3A"/>
    <w:rsid w:val="000411E6"/>
    <w:rsid w:val="00063E86"/>
    <w:rsid w:val="0008632D"/>
    <w:rsid w:val="00094478"/>
    <w:rsid w:val="00097741"/>
    <w:rsid w:val="000A083D"/>
    <w:rsid w:val="000B6BC6"/>
    <w:rsid w:val="000B7A48"/>
    <w:rsid w:val="000F3648"/>
    <w:rsid w:val="000F5F92"/>
    <w:rsid w:val="001047DA"/>
    <w:rsid w:val="0013336B"/>
    <w:rsid w:val="00144AE2"/>
    <w:rsid w:val="001B12AF"/>
    <w:rsid w:val="001B4292"/>
    <w:rsid w:val="001F13C8"/>
    <w:rsid w:val="001F6740"/>
    <w:rsid w:val="00201975"/>
    <w:rsid w:val="002249A9"/>
    <w:rsid w:val="00231330"/>
    <w:rsid w:val="00236C23"/>
    <w:rsid w:val="00256FB4"/>
    <w:rsid w:val="00267F59"/>
    <w:rsid w:val="002C081A"/>
    <w:rsid w:val="002C3D20"/>
    <w:rsid w:val="002D0096"/>
    <w:rsid w:val="002D649A"/>
    <w:rsid w:val="002E2CB4"/>
    <w:rsid w:val="00312B4D"/>
    <w:rsid w:val="00324282"/>
    <w:rsid w:val="0033242E"/>
    <w:rsid w:val="00343244"/>
    <w:rsid w:val="0034387A"/>
    <w:rsid w:val="00347DC8"/>
    <w:rsid w:val="00373D95"/>
    <w:rsid w:val="00381E76"/>
    <w:rsid w:val="003D1DF1"/>
    <w:rsid w:val="003E3C4C"/>
    <w:rsid w:val="003E40B2"/>
    <w:rsid w:val="004269E8"/>
    <w:rsid w:val="004512D1"/>
    <w:rsid w:val="00533832"/>
    <w:rsid w:val="00536BD9"/>
    <w:rsid w:val="00547637"/>
    <w:rsid w:val="005739F9"/>
    <w:rsid w:val="005A3683"/>
    <w:rsid w:val="005E136B"/>
    <w:rsid w:val="005E6378"/>
    <w:rsid w:val="006057C5"/>
    <w:rsid w:val="00623CC8"/>
    <w:rsid w:val="00661572"/>
    <w:rsid w:val="006B3840"/>
    <w:rsid w:val="006D55CE"/>
    <w:rsid w:val="006D6CFB"/>
    <w:rsid w:val="006E6298"/>
    <w:rsid w:val="006F0292"/>
    <w:rsid w:val="006F18FC"/>
    <w:rsid w:val="00700E79"/>
    <w:rsid w:val="00701E9B"/>
    <w:rsid w:val="007627A4"/>
    <w:rsid w:val="00764C99"/>
    <w:rsid w:val="007934B5"/>
    <w:rsid w:val="007B30B8"/>
    <w:rsid w:val="007D1791"/>
    <w:rsid w:val="007F7850"/>
    <w:rsid w:val="00834369"/>
    <w:rsid w:val="008513E0"/>
    <w:rsid w:val="00851E57"/>
    <w:rsid w:val="0085514A"/>
    <w:rsid w:val="008701C6"/>
    <w:rsid w:val="0087108E"/>
    <w:rsid w:val="00874D66"/>
    <w:rsid w:val="00891251"/>
    <w:rsid w:val="008A72BC"/>
    <w:rsid w:val="008B1724"/>
    <w:rsid w:val="008B7247"/>
    <w:rsid w:val="008C2955"/>
    <w:rsid w:val="008E2F3A"/>
    <w:rsid w:val="008E6040"/>
    <w:rsid w:val="008F1821"/>
    <w:rsid w:val="00934145"/>
    <w:rsid w:val="00947F4D"/>
    <w:rsid w:val="0097509F"/>
    <w:rsid w:val="009858D3"/>
    <w:rsid w:val="009A79CF"/>
    <w:rsid w:val="009C4A58"/>
    <w:rsid w:val="009C7B08"/>
    <w:rsid w:val="00A609A2"/>
    <w:rsid w:val="00AB5650"/>
    <w:rsid w:val="00AD2895"/>
    <w:rsid w:val="00B20C32"/>
    <w:rsid w:val="00B2502D"/>
    <w:rsid w:val="00B3320B"/>
    <w:rsid w:val="00B34982"/>
    <w:rsid w:val="00B46132"/>
    <w:rsid w:val="00B52238"/>
    <w:rsid w:val="00B5605C"/>
    <w:rsid w:val="00B640D2"/>
    <w:rsid w:val="00B8266D"/>
    <w:rsid w:val="00B85F08"/>
    <w:rsid w:val="00BC2245"/>
    <w:rsid w:val="00C4790D"/>
    <w:rsid w:val="00C62F89"/>
    <w:rsid w:val="00C647B2"/>
    <w:rsid w:val="00C755C7"/>
    <w:rsid w:val="00C862C2"/>
    <w:rsid w:val="00C876FA"/>
    <w:rsid w:val="00C93303"/>
    <w:rsid w:val="00C934E9"/>
    <w:rsid w:val="00CC7E62"/>
    <w:rsid w:val="00CF34B1"/>
    <w:rsid w:val="00DB60D9"/>
    <w:rsid w:val="00DF2FFD"/>
    <w:rsid w:val="00E24EBF"/>
    <w:rsid w:val="00E72077"/>
    <w:rsid w:val="00EC2AE5"/>
    <w:rsid w:val="00EC7D34"/>
    <w:rsid w:val="00F07AC7"/>
    <w:rsid w:val="00F41399"/>
    <w:rsid w:val="00FB47A0"/>
    <w:rsid w:val="00F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0"/>
    <w:next w:val="a0"/>
    <w:link w:val="10"/>
    <w:uiPriority w:val="9"/>
    <w:qFormat/>
    <w:rsid w:val="006F18F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6F18FC"/>
    <w:pPr>
      <w:keepNext/>
      <w:spacing w:after="0" w:line="240" w:lineRule="auto"/>
      <w:jc w:val="center"/>
      <w:outlineLvl w:val="1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6F18FC"/>
    <w:pPr>
      <w:keepNext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F18F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F18FC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F18F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F18FC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F18FC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6F18FC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uiPriority w:val="9"/>
    <w:rsid w:val="006F18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6F18FC"/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6F18FC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F18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F18FC"/>
    <w:rPr>
      <w:rFonts w:ascii="Verdana" w:eastAsia="Times New Roman" w:hAnsi="Verdana" w:cs="Times New Roman"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F18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F18F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F18F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6F18F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List Paragraph"/>
    <w:basedOn w:val="a0"/>
    <w:link w:val="a5"/>
    <w:uiPriority w:val="34"/>
    <w:qFormat/>
    <w:rsid w:val="006F18F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rsid w:val="006F18F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Strong"/>
    <w:basedOn w:val="a1"/>
    <w:qFormat/>
    <w:rsid w:val="006F18FC"/>
    <w:rPr>
      <w:b/>
      <w:bCs/>
    </w:rPr>
  </w:style>
  <w:style w:type="table" w:styleId="a7">
    <w:name w:val="Table Grid"/>
    <w:basedOn w:val="a2"/>
    <w:uiPriority w:val="59"/>
    <w:rsid w:val="006F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ordnormal">
    <w:name w:val="Tword_normal"/>
    <w:basedOn w:val="a0"/>
    <w:link w:val="Twordnormal0"/>
    <w:rsid w:val="006F18FC"/>
    <w:pPr>
      <w:spacing w:after="0" w:line="240" w:lineRule="auto"/>
      <w:ind w:firstLine="709"/>
      <w:jc w:val="both"/>
    </w:pPr>
    <w:rPr>
      <w:rFonts w:ascii="ISOCPEUR" w:eastAsia="Times New Roman" w:hAnsi="ISOCPEUR" w:cs="Times New Roman"/>
      <w:i/>
      <w:sz w:val="28"/>
      <w:szCs w:val="24"/>
      <w:lang w:eastAsia="ru-RU"/>
    </w:rPr>
  </w:style>
  <w:style w:type="character" w:customStyle="1" w:styleId="Twordnormal0">
    <w:name w:val="Tword_normal Знак"/>
    <w:link w:val="Twordnormal"/>
    <w:rsid w:val="006F18FC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styleId="21">
    <w:name w:val="Body Text 2"/>
    <w:basedOn w:val="a0"/>
    <w:link w:val="22"/>
    <w:rsid w:val="006F18F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1"/>
    <w:link w:val="21"/>
    <w:rsid w:val="006F18F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0"/>
    <w:link w:val="a9"/>
    <w:uiPriority w:val="99"/>
    <w:unhideWhenUsed/>
    <w:rsid w:val="006F18F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rsid w:val="006F18F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0"/>
    <w:rsid w:val="006F18F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No Spacing"/>
    <w:uiPriority w:val="1"/>
    <w:qFormat/>
    <w:rsid w:val="006F18FC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a">
    <w:name w:val="Body Text Indent"/>
    <w:basedOn w:val="a0"/>
    <w:link w:val="ab"/>
    <w:unhideWhenUsed/>
    <w:rsid w:val="006F18FC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6F18F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Plain Text"/>
    <w:basedOn w:val="a0"/>
    <w:link w:val="ad"/>
    <w:rsid w:val="006F18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1"/>
    <w:link w:val="ac"/>
    <w:rsid w:val="006F18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aliases w:val=" Знак,Знак"/>
    <w:basedOn w:val="a0"/>
    <w:link w:val="af"/>
    <w:unhideWhenUsed/>
    <w:rsid w:val="006F1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 Знак Знак,Знак Знак"/>
    <w:basedOn w:val="a1"/>
    <w:link w:val="ae"/>
    <w:rsid w:val="006F18FC"/>
  </w:style>
  <w:style w:type="paragraph" w:styleId="af0">
    <w:name w:val="footer"/>
    <w:basedOn w:val="a0"/>
    <w:link w:val="af1"/>
    <w:uiPriority w:val="99"/>
    <w:unhideWhenUsed/>
    <w:rsid w:val="006F1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6F18FC"/>
  </w:style>
  <w:style w:type="character" w:styleId="af2">
    <w:name w:val="page number"/>
    <w:basedOn w:val="a1"/>
    <w:rsid w:val="006F18FC"/>
  </w:style>
  <w:style w:type="paragraph" w:customStyle="1" w:styleId="Default">
    <w:name w:val="Default"/>
    <w:rsid w:val="006F1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5">
    <w:name w:val="font5"/>
    <w:basedOn w:val="a0"/>
    <w:rsid w:val="006F18FC"/>
    <w:pPr>
      <w:spacing w:before="100" w:beforeAutospacing="1" w:after="100" w:afterAutospacing="1" w:line="240" w:lineRule="auto"/>
    </w:pPr>
    <w:rPr>
      <w:rFonts w:ascii="GOST type A" w:eastAsia="Times New Roman" w:hAnsi="GOST type A" w:cs="Times New Roman"/>
      <w:sz w:val="28"/>
      <w:szCs w:val="28"/>
      <w:lang w:eastAsia="ru-RU"/>
    </w:rPr>
  </w:style>
  <w:style w:type="paragraph" w:customStyle="1" w:styleId="11">
    <w:name w:val="Таблица_текст_11пт"/>
    <w:basedOn w:val="a0"/>
    <w:rsid w:val="006F18FC"/>
    <w:pPr>
      <w:spacing w:before="120"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customStyle="1" w:styleId="af3">
    <w:name w:val="Таблица_заголовок"/>
    <w:basedOn w:val="a0"/>
    <w:rsid w:val="006F18FC"/>
    <w:pPr>
      <w:keepLines/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af4">
    <w:name w:val="Body Text"/>
    <w:aliases w:val="Основной текст Знак Знак Знак,Основной текст Знак Знак Знак Знак,Знак1, Знак1,body text Знак Знак"/>
    <w:basedOn w:val="a0"/>
    <w:link w:val="af5"/>
    <w:rsid w:val="006F18FC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aliases w:val="Основной текст Знак Знак Знак Знак2,Основной текст Знак Знак Знак Знак Знак1,Знак1 Знак1, Знак1 Знак1,body text Знак Знак Знак"/>
    <w:basedOn w:val="a1"/>
    <w:link w:val="af4"/>
    <w:rsid w:val="006F18F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Emphasis"/>
    <w:basedOn w:val="a1"/>
    <w:uiPriority w:val="99"/>
    <w:qFormat/>
    <w:rsid w:val="006F18FC"/>
    <w:rPr>
      <w:rFonts w:ascii="Times New Roman" w:hAnsi="Times New Roman" w:cs="Times New Roman"/>
      <w:i/>
      <w:iCs/>
    </w:rPr>
  </w:style>
  <w:style w:type="character" w:styleId="af7">
    <w:name w:val="annotation reference"/>
    <w:basedOn w:val="a1"/>
    <w:unhideWhenUsed/>
    <w:rsid w:val="006F18FC"/>
    <w:rPr>
      <w:sz w:val="16"/>
      <w:szCs w:val="16"/>
    </w:rPr>
  </w:style>
  <w:style w:type="paragraph" w:styleId="af8">
    <w:name w:val="annotation text"/>
    <w:basedOn w:val="a0"/>
    <w:link w:val="af9"/>
    <w:unhideWhenUsed/>
    <w:rsid w:val="006F18F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6F18F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pecTextCharChar">
    <w:name w:val="Spec Text Char Char"/>
    <w:basedOn w:val="a1"/>
    <w:link w:val="SpecText"/>
    <w:locked/>
    <w:rsid w:val="006F18FC"/>
    <w:rPr>
      <w:rFonts w:ascii="Arial" w:eastAsia="Times New Roman" w:hAnsi="Arial" w:cs="Arial"/>
    </w:rPr>
  </w:style>
  <w:style w:type="paragraph" w:customStyle="1" w:styleId="SpecText">
    <w:name w:val="Spec Text"/>
    <w:link w:val="SpecTextCharChar"/>
    <w:rsid w:val="006F18FC"/>
    <w:pPr>
      <w:spacing w:after="120" w:line="260" w:lineRule="atLeast"/>
    </w:pPr>
    <w:rPr>
      <w:rFonts w:ascii="Arial" w:eastAsia="Times New Roman" w:hAnsi="Arial" w:cs="Arial"/>
    </w:rPr>
  </w:style>
  <w:style w:type="character" w:styleId="afa">
    <w:name w:val="Hyperlink"/>
    <w:uiPriority w:val="99"/>
    <w:rsid w:val="006F18FC"/>
    <w:rPr>
      <w:color w:val="0000FF"/>
      <w:u w:val="single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2">
    <w:name w:val="Знак Знак3"/>
    <w:rsid w:val="006F18FC"/>
    <w:rPr>
      <w:rFonts w:cs="Arial"/>
      <w:b/>
      <w:bCs/>
      <w:sz w:val="24"/>
      <w:szCs w:val="26"/>
      <w:lang w:val="ru-RU" w:eastAsia="ru-RU" w:bidi="ar-SA"/>
    </w:rPr>
  </w:style>
  <w:style w:type="paragraph" w:styleId="12">
    <w:name w:val="toc 1"/>
    <w:basedOn w:val="a0"/>
    <w:next w:val="a0"/>
    <w:autoRedefine/>
    <w:uiPriority w:val="39"/>
    <w:qFormat/>
    <w:rsid w:val="006F1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6F18FC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0"/>
    <w:next w:val="a0"/>
    <w:autoRedefine/>
    <w:uiPriority w:val="39"/>
    <w:qFormat/>
    <w:rsid w:val="006F18FC"/>
    <w:pPr>
      <w:numPr>
        <w:ilvl w:val="1"/>
        <w:numId w:val="7"/>
      </w:numPr>
      <w:tabs>
        <w:tab w:val="clear" w:pos="567"/>
      </w:tabs>
      <w:spacing w:after="0" w:line="240" w:lineRule="auto"/>
      <w:ind w:left="40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Знак Знак2"/>
    <w:rsid w:val="006F18FC"/>
    <w:rPr>
      <w:sz w:val="24"/>
      <w:szCs w:val="24"/>
      <w:lang w:val="ru-RU" w:eastAsia="ru-RU" w:bidi="ar-SA"/>
    </w:rPr>
  </w:style>
  <w:style w:type="paragraph" w:styleId="afb">
    <w:name w:val="Title"/>
    <w:basedOn w:val="a0"/>
    <w:link w:val="afc"/>
    <w:qFormat/>
    <w:rsid w:val="006F18FC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c">
    <w:name w:val="Название Знак"/>
    <w:basedOn w:val="a1"/>
    <w:link w:val="afb"/>
    <w:rsid w:val="006F18FC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13">
    <w:name w:val="Знак Знак1"/>
    <w:rsid w:val="006F18FC"/>
    <w:rPr>
      <w:rFonts w:ascii="Arial" w:hAnsi="Arial" w:cs="Arial"/>
      <w:b/>
      <w:bCs/>
      <w:kern w:val="28"/>
      <w:sz w:val="32"/>
      <w:szCs w:val="32"/>
    </w:rPr>
  </w:style>
  <w:style w:type="paragraph" w:styleId="afd">
    <w:name w:val="Subtitle"/>
    <w:basedOn w:val="a0"/>
    <w:link w:val="afe"/>
    <w:qFormat/>
    <w:rsid w:val="006F18F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6F18F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6F18FC"/>
    <w:rPr>
      <w:sz w:val="24"/>
      <w:szCs w:val="24"/>
    </w:rPr>
  </w:style>
  <w:style w:type="paragraph" w:customStyle="1" w:styleId="15">
    <w:name w:val="Стиль1"/>
    <w:basedOn w:val="a0"/>
    <w:rsid w:val="006F18FC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16">
    <w:name w:val="Стиль1 Знак"/>
    <w:rsid w:val="006F18FC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0"/>
    <w:rsid w:val="006F18FC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rmal">
    <w:name w:val="ConsPlusNormal"/>
    <w:rsid w:val="006F1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 Знак Знак Знак Знак Знак Знак Знак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5">
    <w:name w:val="Body Text Indent 2"/>
    <w:basedOn w:val="a0"/>
    <w:link w:val="26"/>
    <w:rsid w:val="006F18F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6F1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rsid w:val="006F18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6F18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0">
    <w:name w:val="Таблицы (моноширинный)"/>
    <w:basedOn w:val="a0"/>
    <w:next w:val="a0"/>
    <w:rsid w:val="006F18FC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1">
    <w:name w:val="Цветовое выделение"/>
    <w:rsid w:val="006F18FC"/>
    <w:rPr>
      <w:b/>
      <w:bCs/>
      <w:color w:val="000080"/>
      <w:sz w:val="16"/>
      <w:szCs w:val="16"/>
    </w:rPr>
  </w:style>
  <w:style w:type="character" w:customStyle="1" w:styleId="aff2">
    <w:name w:val="Гипертекстовая ссылка"/>
    <w:rsid w:val="006F18FC"/>
    <w:rPr>
      <w:b/>
      <w:bCs/>
      <w:color w:val="008000"/>
      <w:sz w:val="16"/>
      <w:szCs w:val="16"/>
      <w:u w:val="single"/>
    </w:rPr>
  </w:style>
  <w:style w:type="paragraph" w:styleId="35">
    <w:name w:val="Body Text 3"/>
    <w:basedOn w:val="a0"/>
    <w:link w:val="36"/>
    <w:rsid w:val="006F18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6F18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6F18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нак3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">
    <w:name w:val="Знак4 Знак Знак Знак1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3">
    <w:name w:val="Таблица шапка"/>
    <w:basedOn w:val="a0"/>
    <w:rsid w:val="006F18F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0">
    <w:name w:val="заголовок 11"/>
    <w:basedOn w:val="a0"/>
    <w:next w:val="a0"/>
    <w:rsid w:val="006F18F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0"/>
    <w:rsid w:val="006F18F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0">
    <w:name w:val="Заголовок 31"/>
    <w:basedOn w:val="a0"/>
    <w:next w:val="a0"/>
    <w:rsid w:val="006F18F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List 2"/>
    <w:basedOn w:val="a0"/>
    <w:unhideWhenUsed/>
    <w:rsid w:val="006F18F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Обычный1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Date"/>
    <w:basedOn w:val="a0"/>
    <w:next w:val="a0"/>
    <w:link w:val="aff5"/>
    <w:rsid w:val="006F18F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Дата Знак"/>
    <w:basedOn w:val="a1"/>
    <w:link w:val="aff4"/>
    <w:rsid w:val="006F1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Пункт"/>
    <w:basedOn w:val="a0"/>
    <w:rsid w:val="006F18FC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7">
    <w:name w:val="Block Text"/>
    <w:basedOn w:val="a0"/>
    <w:rsid w:val="006F18FC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Абзац списка1"/>
    <w:basedOn w:val="a0"/>
    <w:qFormat/>
    <w:rsid w:val="006F18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0"/>
    <w:uiPriority w:val="99"/>
    <w:rsid w:val="006F18FC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28">
    <w:name w:val="Знак2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6">
    <w:name w:val="Style6"/>
    <w:basedOn w:val="a0"/>
    <w:rsid w:val="006F18FC"/>
    <w:pPr>
      <w:spacing w:after="0" w:line="25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6F18FC"/>
    <w:pPr>
      <w:spacing w:after="0" w:line="253" w:lineRule="exact"/>
      <w:ind w:firstLine="2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F18FC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6F18FC"/>
    <w:pPr>
      <w:spacing w:after="0" w:line="247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57">
    <w:name w:val="Font Style57"/>
    <w:rsid w:val="006F18FC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6F18FC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6F18FC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6F18FC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6F18FC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6F18FC"/>
    <w:rPr>
      <w:rFonts w:ascii="Arial" w:hAnsi="Arial" w:cs="Arial"/>
      <w:b/>
      <w:bCs/>
      <w:sz w:val="18"/>
      <w:szCs w:val="18"/>
    </w:rPr>
  </w:style>
  <w:style w:type="paragraph" w:customStyle="1" w:styleId="aff9">
    <w:name w:val="Знак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1">
    <w:name w:val="Знак9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5">
    <w:name w:val="Style5"/>
    <w:basedOn w:val="a0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18">
    <w:name w:val="Style18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6F18FC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6F18FC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6F18FC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6F18FC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0"/>
    <w:rsid w:val="006F18FC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0">
    <w:name w:val="Font Style70"/>
    <w:rsid w:val="006F18FC"/>
    <w:rPr>
      <w:rFonts w:ascii="Georgia" w:hAnsi="Georgia" w:cs="Georgia"/>
      <w:sz w:val="20"/>
      <w:szCs w:val="20"/>
    </w:rPr>
  </w:style>
  <w:style w:type="character" w:customStyle="1" w:styleId="FontStyle72">
    <w:name w:val="Font Style72"/>
    <w:rsid w:val="006F18FC"/>
    <w:rPr>
      <w:rFonts w:ascii="Georgia" w:hAnsi="Georgia" w:cs="Georgia"/>
      <w:sz w:val="20"/>
      <w:szCs w:val="20"/>
    </w:rPr>
  </w:style>
  <w:style w:type="paragraph" w:customStyle="1" w:styleId="Style25">
    <w:name w:val="Style25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0"/>
    <w:rsid w:val="006F18FC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6F18FC"/>
    <w:rPr>
      <w:rFonts w:ascii="Georgia" w:hAnsi="Georgia" w:cs="Georgia"/>
      <w:sz w:val="18"/>
      <w:szCs w:val="18"/>
    </w:rPr>
  </w:style>
  <w:style w:type="character" w:customStyle="1" w:styleId="FontStyle73">
    <w:name w:val="Font Style73"/>
    <w:rsid w:val="006F18FC"/>
    <w:rPr>
      <w:rFonts w:ascii="Georgia" w:hAnsi="Georgia" w:cs="Georgia"/>
      <w:sz w:val="20"/>
      <w:szCs w:val="20"/>
    </w:rPr>
  </w:style>
  <w:style w:type="character" w:customStyle="1" w:styleId="FontStyle74">
    <w:name w:val="Font Style74"/>
    <w:rsid w:val="006F18FC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6F18FC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6F18FC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6F18FC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6F18FC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6F18FC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6F18FC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16">
    <w:name w:val="Style16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6F18FC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6F18FC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6F18FC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15">
    <w:name w:val="Style15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8">
    <w:name w:val="Style48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6F18FC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6F18FC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6F18FC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6F18FC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6F18FC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1">
    <w:name w:val="Style51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6F18FC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6F18FC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6F18FC"/>
    <w:rPr>
      <w:rFonts w:ascii="Georgia" w:hAnsi="Georgia" w:cs="Georgia"/>
      <w:b/>
      <w:bCs/>
      <w:sz w:val="18"/>
      <w:szCs w:val="18"/>
    </w:rPr>
  </w:style>
  <w:style w:type="paragraph" w:customStyle="1" w:styleId="affa">
    <w:name w:val="Стиль текста"/>
    <w:basedOn w:val="af4"/>
    <w:rsid w:val="006F18FC"/>
    <w:pPr>
      <w:keepLines/>
      <w:spacing w:before="60" w:after="60"/>
    </w:pPr>
    <w:rPr>
      <w:rFonts w:eastAsia="Times New Roman"/>
      <w:szCs w:val="20"/>
    </w:rPr>
  </w:style>
  <w:style w:type="numbering" w:customStyle="1" w:styleId="19">
    <w:name w:val="Нет списка1"/>
    <w:next w:val="a3"/>
    <w:semiHidden/>
    <w:rsid w:val="006F18FC"/>
  </w:style>
  <w:style w:type="paragraph" w:styleId="affb">
    <w:name w:val="footnote text"/>
    <w:basedOn w:val="a0"/>
    <w:link w:val="affc"/>
    <w:rsid w:val="006F1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сноски Знак"/>
    <w:basedOn w:val="a1"/>
    <w:link w:val="affb"/>
    <w:rsid w:val="006F18F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9">
    <w:name w:val="Нет списка2"/>
    <w:next w:val="a3"/>
    <w:semiHidden/>
    <w:unhideWhenUsed/>
    <w:rsid w:val="006F18FC"/>
  </w:style>
  <w:style w:type="paragraph" w:styleId="affd">
    <w:name w:val="annotation subject"/>
    <w:basedOn w:val="af8"/>
    <w:next w:val="af8"/>
    <w:link w:val="affe"/>
    <w:uiPriority w:val="99"/>
    <w:unhideWhenUsed/>
    <w:rsid w:val="006F18FC"/>
    <w:rPr>
      <w:b/>
      <w:bCs/>
    </w:rPr>
  </w:style>
  <w:style w:type="character" w:customStyle="1" w:styleId="affe">
    <w:name w:val="Тема примечания Знак"/>
    <w:basedOn w:val="af9"/>
    <w:link w:val="affd"/>
    <w:uiPriority w:val="99"/>
    <w:rsid w:val="006F18F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styleId="afff">
    <w:name w:val="footnote reference"/>
    <w:basedOn w:val="a1"/>
    <w:uiPriority w:val="99"/>
    <w:unhideWhenUsed/>
    <w:rsid w:val="006F18FC"/>
    <w:rPr>
      <w:vertAlign w:val="superscript"/>
    </w:rPr>
  </w:style>
  <w:style w:type="paragraph" w:styleId="afff0">
    <w:name w:val="Revision"/>
    <w:hidden/>
    <w:uiPriority w:val="99"/>
    <w:semiHidden/>
    <w:rsid w:val="006F18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rialNarrow85pt">
    <w:name w:val="Основной текст + Arial Narrow;8;5 pt"/>
    <w:basedOn w:val="a1"/>
    <w:rsid w:val="006F18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1"/>
    <w:rsid w:val="006F18F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1">
    <w:name w:val="Основной текст_"/>
    <w:basedOn w:val="a1"/>
    <w:link w:val="1a"/>
    <w:rsid w:val="006F18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a">
    <w:name w:val="Основной текст1"/>
    <w:basedOn w:val="a0"/>
    <w:link w:val="afff1"/>
    <w:rsid w:val="006F18F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rialUnicodeMS65pt0pt80">
    <w:name w:val="Основной текст + Arial Unicode MS;6;5 pt;Интервал 0 pt;Масштаб 80%"/>
    <w:basedOn w:val="afff1"/>
    <w:rsid w:val="006F18F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1"/>
    <w:rsid w:val="006F18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1"/>
    <w:rsid w:val="006F18F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1"/>
    <w:rsid w:val="006F18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b">
    <w:name w:val="Сетка таблицы1"/>
    <w:basedOn w:val="a2"/>
    <w:next w:val="a7"/>
    <w:uiPriority w:val="59"/>
    <w:rsid w:val="006F18F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FollowedHyperlink"/>
    <w:basedOn w:val="a1"/>
    <w:uiPriority w:val="99"/>
    <w:unhideWhenUsed/>
    <w:rsid w:val="006F18FC"/>
    <w:rPr>
      <w:color w:val="800080"/>
      <w:u w:val="single"/>
    </w:rPr>
  </w:style>
  <w:style w:type="paragraph" w:customStyle="1" w:styleId="font6">
    <w:name w:val="font6"/>
    <w:basedOn w:val="a0"/>
    <w:rsid w:val="006F18F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0"/>
    <w:rsid w:val="006F18F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0"/>
    <w:rsid w:val="006F18F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6F1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0"/>
    <w:rsid w:val="006F18FC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0"/>
    <w:rsid w:val="006F18FC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numbering" w:customStyle="1" w:styleId="38">
    <w:name w:val="Нет списка3"/>
    <w:next w:val="a3"/>
    <w:uiPriority w:val="99"/>
    <w:semiHidden/>
    <w:unhideWhenUsed/>
    <w:rsid w:val="006F18FC"/>
  </w:style>
  <w:style w:type="table" w:customStyle="1" w:styleId="2a">
    <w:name w:val="Сетка таблицы2"/>
    <w:basedOn w:val="a2"/>
    <w:next w:val="a7"/>
    <w:uiPriority w:val="59"/>
    <w:rsid w:val="006F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3"/>
    <w:semiHidden/>
    <w:rsid w:val="006F18FC"/>
  </w:style>
  <w:style w:type="numbering" w:customStyle="1" w:styleId="211">
    <w:name w:val="Нет списка21"/>
    <w:next w:val="a3"/>
    <w:semiHidden/>
    <w:unhideWhenUsed/>
    <w:rsid w:val="006F18FC"/>
  </w:style>
  <w:style w:type="table" w:customStyle="1" w:styleId="112">
    <w:name w:val="Сетка таблицы11"/>
    <w:basedOn w:val="a2"/>
    <w:next w:val="a7"/>
    <w:uiPriority w:val="59"/>
    <w:rsid w:val="006F18F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7"/>
    <w:uiPriority w:val="59"/>
    <w:rsid w:val="006F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6F18FC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rsid w:val="006F18FC"/>
    <w:pPr>
      <w:pBdr>
        <w:top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0"/>
    <w:rsid w:val="006F18FC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0"/>
    <w:rsid w:val="006F1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u w:val="single"/>
      <w:lang w:eastAsia="ru-RU"/>
    </w:rPr>
  </w:style>
  <w:style w:type="paragraph" w:customStyle="1" w:styleId="xl119">
    <w:name w:val="xl119"/>
    <w:basedOn w:val="a0"/>
    <w:rsid w:val="006F18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0"/>
    <w:rsid w:val="006F1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PamkaStad">
    <w:name w:val="PamkaStad"/>
    <w:basedOn w:val="a0"/>
    <w:rsid w:val="006F18F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121">
    <w:name w:val="xl121"/>
    <w:basedOn w:val="a0"/>
    <w:rsid w:val="006F18FC"/>
    <w:pPr>
      <w:pBdr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0"/>
    <w:rsid w:val="006F18FC"/>
    <w:pPr>
      <w:pBdr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6F18FC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0"/>
    <w:rsid w:val="006F18FC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0"/>
    <w:rsid w:val="006F18FC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0"/>
    <w:rsid w:val="006F18FC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0"/>
    <w:rsid w:val="006F18FC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0"/>
    <w:rsid w:val="006F18FC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0"/>
    <w:rsid w:val="006F18F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30">
    <w:name w:val="xl130"/>
    <w:basedOn w:val="a0"/>
    <w:rsid w:val="006F18FC"/>
    <w:pPr>
      <w:pBdr>
        <w:top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31">
    <w:name w:val="xl131"/>
    <w:basedOn w:val="a0"/>
    <w:rsid w:val="006F18F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2">
    <w:name w:val="xl132"/>
    <w:basedOn w:val="a0"/>
    <w:rsid w:val="006F18FC"/>
    <w:pPr>
      <w:pBdr>
        <w:top w:val="single" w:sz="4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font9">
    <w:name w:val="font9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35">
    <w:name w:val="xl135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36">
    <w:name w:val="xl136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0"/>
    <w:rsid w:val="006F18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6600" w:fill="FFC000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6F18F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6600" w:fill="FFC000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6"/>
      <w:szCs w:val="16"/>
      <w:lang w:eastAsia="ru-RU"/>
    </w:rPr>
  </w:style>
  <w:style w:type="paragraph" w:customStyle="1" w:styleId="xl140">
    <w:name w:val="xl14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6"/>
      <w:szCs w:val="16"/>
      <w:lang w:eastAsia="ru-RU"/>
    </w:rPr>
  </w:style>
  <w:style w:type="paragraph" w:customStyle="1" w:styleId="xl141">
    <w:name w:val="xl14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2">
    <w:name w:val="xl14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6F18F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6">
    <w:name w:val="xl14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7">
    <w:name w:val="xl147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8">
    <w:name w:val="xl14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53">
    <w:name w:val="xl15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54">
    <w:name w:val="xl154"/>
    <w:basedOn w:val="a0"/>
    <w:rsid w:val="006F18FC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0"/>
    <w:rsid w:val="006F18FC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0"/>
    <w:rsid w:val="006F18FC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0"/>
    <w:rsid w:val="006F18F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DBEEF3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DBEEF3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0"/>
    <w:rsid w:val="006F18FC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0"/>
    <w:rsid w:val="006F18F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0"/>
    <w:rsid w:val="006F18F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0"/>
    <w:rsid w:val="006F18FC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65">
    <w:name w:val="xl16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311">
    <w:name w:val="Основной текст 31"/>
    <w:basedOn w:val="a0"/>
    <w:rsid w:val="006F18FC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paragraph" w:customStyle="1" w:styleId="Iiiaeuiue">
    <w:name w:val="Ii?iaeuiue"/>
    <w:rsid w:val="006F18FC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6F18FC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6F18FC"/>
    <w:rPr>
      <w:rFonts w:ascii="Times New Roman" w:hAnsi="Times New Roman" w:cs="Times New Roman"/>
      <w:b/>
      <w:bCs/>
      <w:sz w:val="26"/>
      <w:szCs w:val="26"/>
    </w:rPr>
  </w:style>
  <w:style w:type="paragraph" w:customStyle="1" w:styleId="92">
    <w:name w:val="Ќ€‹”‘”‰”ђ 9"/>
    <w:basedOn w:val="a0"/>
    <w:next w:val="a0"/>
    <w:rsid w:val="006F18F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3">
    <w:name w:val="çàãîëîâîê 9"/>
    <w:basedOn w:val="a0"/>
    <w:next w:val="a0"/>
    <w:rsid w:val="006F18F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0"/>
    <w:rsid w:val="006F18F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„_ЊЉ’ШШ –Њђ€ 1 - ЛђљЊ’ 21"/>
    <w:basedOn w:val="a0"/>
    <w:uiPriority w:val="34"/>
    <w:qFormat/>
    <w:rsid w:val="006F18FC"/>
    <w:pPr>
      <w:ind w:left="720"/>
      <w:contextualSpacing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4">
    <w:name w:val="toc 9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f3">
    <w:name w:val="Subtle Emphasis"/>
    <w:uiPriority w:val="19"/>
    <w:qFormat/>
    <w:rsid w:val="006F18FC"/>
    <w:rPr>
      <w:i/>
    </w:rPr>
  </w:style>
  <w:style w:type="paragraph" w:customStyle="1" w:styleId="2b">
    <w:name w:val="Абзац списка2"/>
    <w:basedOn w:val="a0"/>
    <w:qFormat/>
    <w:rsid w:val="006F18FC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f4">
    <w:name w:val="Document Map"/>
    <w:basedOn w:val="a0"/>
    <w:link w:val="afff5"/>
    <w:rsid w:val="006F18F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5">
    <w:name w:val="Схема документа Знак"/>
    <w:basedOn w:val="a1"/>
    <w:link w:val="afff4"/>
    <w:rsid w:val="006F18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rsid w:val="006F18FC"/>
  </w:style>
  <w:style w:type="character" w:customStyle="1" w:styleId="apple-converted-space">
    <w:name w:val="apple-converted-space"/>
    <w:rsid w:val="006F18FC"/>
  </w:style>
  <w:style w:type="character" w:customStyle="1" w:styleId="value">
    <w:name w:val="value"/>
    <w:rsid w:val="006F18FC"/>
  </w:style>
  <w:style w:type="character" w:customStyle="1" w:styleId="apple-style-span">
    <w:name w:val="apple-style-span"/>
    <w:rsid w:val="006F18FC"/>
  </w:style>
  <w:style w:type="paragraph" w:customStyle="1" w:styleId="Normal1">
    <w:name w:val="Normal1"/>
    <w:rsid w:val="006F18FC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0"/>
    <w:rsid w:val="006F18FC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0"/>
    <w:link w:val="HTML0"/>
    <w:rsid w:val="006F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F18FC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6">
    <w:name w:val="Îáû÷íûé"/>
    <w:rsid w:val="006F18F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0"/>
    <w:rsid w:val="006F18FC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0"/>
    <w:link w:val="SerjoshaSurzhin0"/>
    <w:rsid w:val="006F18F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1"/>
    <w:link w:val="SerjoshaSurzhin"/>
    <w:locked/>
    <w:rsid w:val="006F18FC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1"/>
    <w:rsid w:val="006F18FC"/>
    <w:rPr>
      <w:rFonts w:cs="Times New Roman"/>
    </w:rPr>
  </w:style>
  <w:style w:type="paragraph" w:customStyle="1" w:styleId="CharChar">
    <w:name w:val="Char Char"/>
    <w:basedOn w:val="a0"/>
    <w:link w:val="CharCharChar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1"/>
    <w:link w:val="CharChar"/>
    <w:locked/>
    <w:rsid w:val="006F18FC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f7">
    <w:name w:val="Знак Знак Знак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c">
    <w:name w:val="1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6F18FC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1"/>
    <w:semiHidden/>
    <w:locked/>
    <w:rsid w:val="006F18FC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6F18FC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9"/>
    <w:semiHidden/>
    <w:locked/>
    <w:rsid w:val="006F18FC"/>
    <w:rPr>
      <w:rFonts w:ascii="Times New Roman" w:eastAsiaTheme="minorEastAsia" w:hAnsi="Times New Roman" w:cs="Times New Roman"/>
      <w:b/>
      <w:bCs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text1">
    <w:name w:val="text1"/>
    <w:basedOn w:val="a0"/>
    <w:rsid w:val="006F18FC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CharCharCharChar1">
    <w:name w:val="Char Char Знак Знак Знак Знак Char Char1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1"/>
    <w:rsid w:val="006F18FC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1"/>
    <w:rsid w:val="006F18F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1"/>
    <w:rsid w:val="006F18F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rsid w:val="006F18FC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0"/>
    <w:rsid w:val="006F18FC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1"/>
    <w:rsid w:val="006F18FC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1"/>
    <w:rsid w:val="006F18FC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6F18FC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1"/>
    <w:rsid w:val="006F18F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1"/>
    <w:rsid w:val="006F18F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1"/>
    <w:rsid w:val="006F18FC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1"/>
    <w:rsid w:val="006F18FC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0"/>
    <w:rsid w:val="006F18FC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1"/>
    <w:locked/>
    <w:rsid w:val="006F18FC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1"/>
    <w:locked/>
    <w:rsid w:val="006F18FC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1"/>
    <w:locked/>
    <w:rsid w:val="006F18FC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1"/>
    <w:locked/>
    <w:rsid w:val="006F18FC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1"/>
    <w:locked/>
    <w:rsid w:val="006F18FC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0"/>
    <w:rsid w:val="006F18F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numbering" w:customStyle="1" w:styleId="43">
    <w:name w:val="Нет списка4"/>
    <w:next w:val="a3"/>
    <w:uiPriority w:val="99"/>
    <w:semiHidden/>
    <w:unhideWhenUsed/>
    <w:rsid w:val="006F18FC"/>
  </w:style>
  <w:style w:type="table" w:customStyle="1" w:styleId="44">
    <w:name w:val="Сетка таблицы4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3"/>
    <w:semiHidden/>
    <w:rsid w:val="006F18FC"/>
  </w:style>
  <w:style w:type="numbering" w:customStyle="1" w:styleId="220">
    <w:name w:val="Нет списка22"/>
    <w:next w:val="a3"/>
    <w:semiHidden/>
    <w:unhideWhenUsed/>
    <w:rsid w:val="006F18FC"/>
  </w:style>
  <w:style w:type="table" w:customStyle="1" w:styleId="122">
    <w:name w:val="Сетка таблицы12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8">
    <w:name w:val="TOC Heading"/>
    <w:basedOn w:val="1"/>
    <w:next w:val="a0"/>
    <w:uiPriority w:val="39"/>
    <w:semiHidden/>
    <w:unhideWhenUsed/>
    <w:qFormat/>
    <w:rsid w:val="006F18FC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paragraph" w:styleId="afff9">
    <w:name w:val="endnote text"/>
    <w:basedOn w:val="a0"/>
    <w:link w:val="afffa"/>
    <w:uiPriority w:val="99"/>
    <w:semiHidden/>
    <w:unhideWhenUsed/>
    <w:rsid w:val="006F18F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a">
    <w:name w:val="Текст концевой сноски Знак"/>
    <w:basedOn w:val="a1"/>
    <w:link w:val="afff9"/>
    <w:uiPriority w:val="99"/>
    <w:semiHidden/>
    <w:rsid w:val="006F18FC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semiHidden/>
    <w:unhideWhenUsed/>
    <w:rsid w:val="006F18FC"/>
    <w:rPr>
      <w:vertAlign w:val="superscript"/>
    </w:rPr>
  </w:style>
  <w:style w:type="numbering" w:customStyle="1" w:styleId="312">
    <w:name w:val="Нет списка31"/>
    <w:next w:val="a3"/>
    <w:uiPriority w:val="99"/>
    <w:semiHidden/>
    <w:unhideWhenUsed/>
    <w:rsid w:val="006F18FC"/>
  </w:style>
  <w:style w:type="table" w:customStyle="1" w:styleId="212">
    <w:name w:val="Сетка таблицы21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6">
    <w:name w:val="xl166"/>
    <w:basedOn w:val="a0"/>
    <w:rsid w:val="006F18F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0"/>
    <w:rsid w:val="006F18F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0"/>
    <w:rsid w:val="006F18F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8">
    <w:name w:val="xl178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0"/>
    <w:rsid w:val="006F18F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0"/>
    <w:rsid w:val="006F1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0"/>
    <w:rsid w:val="006F18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0"/>
    <w:rsid w:val="006F18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0"/>
    <w:rsid w:val="006F18F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8">
    <w:name w:val="xl198"/>
    <w:basedOn w:val="a0"/>
    <w:rsid w:val="006F18FC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0"/>
    <w:rsid w:val="006F18F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0">
    <w:name w:val="xl200"/>
    <w:basedOn w:val="a0"/>
    <w:rsid w:val="006F18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0"/>
    <w:rsid w:val="006F1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0"/>
    <w:rsid w:val="006F18F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0"/>
    <w:rsid w:val="006F18FC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9">
    <w:name w:val="xl209"/>
    <w:basedOn w:val="a0"/>
    <w:rsid w:val="006F18FC"/>
    <w:pPr>
      <w:pBdr>
        <w:top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0">
    <w:name w:val="xl210"/>
    <w:basedOn w:val="a0"/>
    <w:rsid w:val="006F18FC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0"/>
    <w:rsid w:val="006F18FC"/>
    <w:pPr>
      <w:pBdr>
        <w:top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9C6500"/>
      <w:sz w:val="24"/>
      <w:szCs w:val="24"/>
      <w:lang w:eastAsia="ru-RU"/>
    </w:rPr>
  </w:style>
  <w:style w:type="paragraph" w:customStyle="1" w:styleId="xl214">
    <w:name w:val="xl214"/>
    <w:basedOn w:val="a0"/>
    <w:rsid w:val="006F18FC"/>
    <w:pPr>
      <w:pBdr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5">
    <w:name w:val="xl21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eastAsia="ru-RU"/>
    </w:rPr>
  </w:style>
  <w:style w:type="paragraph" w:customStyle="1" w:styleId="xl216">
    <w:name w:val="xl21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0"/>
    <w:rsid w:val="006F18FC"/>
    <w:pPr>
      <w:pBdr>
        <w:top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9C6500"/>
      <w:sz w:val="24"/>
      <w:szCs w:val="24"/>
      <w:lang w:eastAsia="ru-RU"/>
    </w:rPr>
  </w:style>
  <w:style w:type="paragraph" w:customStyle="1" w:styleId="xl222">
    <w:name w:val="xl222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3">
    <w:name w:val="xl223"/>
    <w:basedOn w:val="a0"/>
    <w:rsid w:val="006F1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4">
    <w:name w:val="xl224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0"/>
    <w:rsid w:val="006F18F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8">
    <w:name w:val="xl228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0"/>
    <w:rsid w:val="006F18FC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0">
    <w:name w:val="xl230"/>
    <w:basedOn w:val="a0"/>
    <w:rsid w:val="006F18FC"/>
    <w:pPr>
      <w:pBdr>
        <w:top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1">
    <w:name w:val="xl231"/>
    <w:basedOn w:val="a0"/>
    <w:rsid w:val="006F18FC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2">
    <w:name w:val="xl232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">
    <w:name w:val="xl233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0"/>
    <w:rsid w:val="006F18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5">
    <w:name w:val="xl235"/>
    <w:basedOn w:val="a0"/>
    <w:rsid w:val="006F18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0"/>
    <w:rsid w:val="006F18F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7">
    <w:name w:val="xl237"/>
    <w:basedOn w:val="a0"/>
    <w:rsid w:val="006F18FC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8">
    <w:name w:val="xl238"/>
    <w:basedOn w:val="a0"/>
    <w:rsid w:val="006F18F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9">
    <w:name w:val="xl239"/>
    <w:basedOn w:val="a0"/>
    <w:rsid w:val="006F18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0">
    <w:name w:val="xl240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0"/>
    <w:rsid w:val="006F18FC"/>
    <w:pPr>
      <w:pBdr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44">
    <w:name w:val="xl24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5">
    <w:name w:val="xl245"/>
    <w:basedOn w:val="a0"/>
    <w:rsid w:val="006F18F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0"/>
    <w:rsid w:val="006F18F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0"/>
    <w:rsid w:val="006F18FC"/>
    <w:pPr>
      <w:pBdr>
        <w:top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3">
    <w:name w:val="xl263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0"/>
    <w:rsid w:val="006F18FC"/>
    <w:pPr>
      <w:pBdr>
        <w:top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0"/>
    <w:rsid w:val="006F18FC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0"/>
    <w:rsid w:val="006F18FC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1">
    <w:name w:val="xl271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0"/>
    <w:rsid w:val="006F18FC"/>
    <w:pPr>
      <w:pBdr>
        <w:top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7">
    <w:name w:val="xl277"/>
    <w:basedOn w:val="a0"/>
    <w:rsid w:val="006F18FC"/>
    <w:pPr>
      <w:pBdr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0"/>
    <w:rsid w:val="006F18FC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0"/>
    <w:next w:val="a0"/>
    <w:link w:val="10"/>
    <w:uiPriority w:val="9"/>
    <w:qFormat/>
    <w:rsid w:val="006F18F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6F18FC"/>
    <w:pPr>
      <w:keepNext/>
      <w:spacing w:after="0" w:line="240" w:lineRule="auto"/>
      <w:jc w:val="center"/>
      <w:outlineLvl w:val="1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6F18FC"/>
    <w:pPr>
      <w:keepNext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F18F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F18FC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F18F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F18FC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F18FC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6F18FC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uiPriority w:val="9"/>
    <w:rsid w:val="006F18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6F18FC"/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6F18FC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F18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F18FC"/>
    <w:rPr>
      <w:rFonts w:ascii="Verdana" w:eastAsia="Times New Roman" w:hAnsi="Verdana" w:cs="Times New Roman"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F18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F18F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F18F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6F18F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List Paragraph"/>
    <w:basedOn w:val="a0"/>
    <w:link w:val="a5"/>
    <w:uiPriority w:val="34"/>
    <w:qFormat/>
    <w:rsid w:val="006F18F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rsid w:val="006F18F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Strong"/>
    <w:basedOn w:val="a1"/>
    <w:qFormat/>
    <w:rsid w:val="006F18FC"/>
    <w:rPr>
      <w:b/>
      <w:bCs/>
    </w:rPr>
  </w:style>
  <w:style w:type="table" w:styleId="a7">
    <w:name w:val="Table Grid"/>
    <w:basedOn w:val="a2"/>
    <w:uiPriority w:val="59"/>
    <w:rsid w:val="006F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ordnormal">
    <w:name w:val="Tword_normal"/>
    <w:basedOn w:val="a0"/>
    <w:link w:val="Twordnormal0"/>
    <w:rsid w:val="006F18FC"/>
    <w:pPr>
      <w:spacing w:after="0" w:line="240" w:lineRule="auto"/>
      <w:ind w:firstLine="709"/>
      <w:jc w:val="both"/>
    </w:pPr>
    <w:rPr>
      <w:rFonts w:ascii="ISOCPEUR" w:eastAsia="Times New Roman" w:hAnsi="ISOCPEUR" w:cs="Times New Roman"/>
      <w:i/>
      <w:sz w:val="28"/>
      <w:szCs w:val="24"/>
      <w:lang w:eastAsia="ru-RU"/>
    </w:rPr>
  </w:style>
  <w:style w:type="character" w:customStyle="1" w:styleId="Twordnormal0">
    <w:name w:val="Tword_normal Знак"/>
    <w:link w:val="Twordnormal"/>
    <w:rsid w:val="006F18FC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styleId="21">
    <w:name w:val="Body Text 2"/>
    <w:basedOn w:val="a0"/>
    <w:link w:val="22"/>
    <w:rsid w:val="006F18F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1"/>
    <w:link w:val="21"/>
    <w:rsid w:val="006F18F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0"/>
    <w:link w:val="a9"/>
    <w:uiPriority w:val="99"/>
    <w:unhideWhenUsed/>
    <w:rsid w:val="006F18F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rsid w:val="006F18F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0"/>
    <w:rsid w:val="006F18F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No Spacing"/>
    <w:uiPriority w:val="1"/>
    <w:qFormat/>
    <w:rsid w:val="006F18FC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a">
    <w:name w:val="Body Text Indent"/>
    <w:basedOn w:val="a0"/>
    <w:link w:val="ab"/>
    <w:unhideWhenUsed/>
    <w:rsid w:val="006F18FC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6F18F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Plain Text"/>
    <w:basedOn w:val="a0"/>
    <w:link w:val="ad"/>
    <w:rsid w:val="006F18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1"/>
    <w:link w:val="ac"/>
    <w:rsid w:val="006F18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aliases w:val=" Знак,Знак"/>
    <w:basedOn w:val="a0"/>
    <w:link w:val="af"/>
    <w:unhideWhenUsed/>
    <w:rsid w:val="006F1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 Знак Знак,Знак Знак"/>
    <w:basedOn w:val="a1"/>
    <w:link w:val="ae"/>
    <w:rsid w:val="006F18FC"/>
  </w:style>
  <w:style w:type="paragraph" w:styleId="af0">
    <w:name w:val="footer"/>
    <w:basedOn w:val="a0"/>
    <w:link w:val="af1"/>
    <w:uiPriority w:val="99"/>
    <w:unhideWhenUsed/>
    <w:rsid w:val="006F1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6F18FC"/>
  </w:style>
  <w:style w:type="character" w:styleId="af2">
    <w:name w:val="page number"/>
    <w:basedOn w:val="a1"/>
    <w:rsid w:val="006F18FC"/>
  </w:style>
  <w:style w:type="paragraph" w:customStyle="1" w:styleId="Default">
    <w:name w:val="Default"/>
    <w:rsid w:val="006F1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5">
    <w:name w:val="font5"/>
    <w:basedOn w:val="a0"/>
    <w:rsid w:val="006F18FC"/>
    <w:pPr>
      <w:spacing w:before="100" w:beforeAutospacing="1" w:after="100" w:afterAutospacing="1" w:line="240" w:lineRule="auto"/>
    </w:pPr>
    <w:rPr>
      <w:rFonts w:ascii="GOST type A" w:eastAsia="Times New Roman" w:hAnsi="GOST type A" w:cs="Times New Roman"/>
      <w:sz w:val="28"/>
      <w:szCs w:val="28"/>
      <w:lang w:eastAsia="ru-RU"/>
    </w:rPr>
  </w:style>
  <w:style w:type="paragraph" w:customStyle="1" w:styleId="11">
    <w:name w:val="Таблица_текст_11пт"/>
    <w:basedOn w:val="a0"/>
    <w:rsid w:val="006F18FC"/>
    <w:pPr>
      <w:spacing w:before="120"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customStyle="1" w:styleId="af3">
    <w:name w:val="Таблица_заголовок"/>
    <w:basedOn w:val="a0"/>
    <w:rsid w:val="006F18FC"/>
    <w:pPr>
      <w:keepLines/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af4">
    <w:name w:val="Body Text"/>
    <w:aliases w:val="Основной текст Знак Знак Знак,Основной текст Знак Знак Знак Знак,Знак1, Знак1,body text Знак Знак"/>
    <w:basedOn w:val="a0"/>
    <w:link w:val="af5"/>
    <w:rsid w:val="006F18FC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aliases w:val="Основной текст Знак Знак Знак Знак2,Основной текст Знак Знак Знак Знак Знак1,Знак1 Знак1, Знак1 Знак1,body text Знак Знак Знак"/>
    <w:basedOn w:val="a1"/>
    <w:link w:val="af4"/>
    <w:rsid w:val="006F18F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Emphasis"/>
    <w:basedOn w:val="a1"/>
    <w:uiPriority w:val="99"/>
    <w:qFormat/>
    <w:rsid w:val="006F18FC"/>
    <w:rPr>
      <w:rFonts w:ascii="Times New Roman" w:hAnsi="Times New Roman" w:cs="Times New Roman"/>
      <w:i/>
      <w:iCs/>
    </w:rPr>
  </w:style>
  <w:style w:type="character" w:styleId="af7">
    <w:name w:val="annotation reference"/>
    <w:basedOn w:val="a1"/>
    <w:unhideWhenUsed/>
    <w:rsid w:val="006F18FC"/>
    <w:rPr>
      <w:sz w:val="16"/>
      <w:szCs w:val="16"/>
    </w:rPr>
  </w:style>
  <w:style w:type="paragraph" w:styleId="af8">
    <w:name w:val="annotation text"/>
    <w:basedOn w:val="a0"/>
    <w:link w:val="af9"/>
    <w:unhideWhenUsed/>
    <w:rsid w:val="006F18F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6F18F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pecTextCharChar">
    <w:name w:val="Spec Text Char Char"/>
    <w:basedOn w:val="a1"/>
    <w:link w:val="SpecText"/>
    <w:locked/>
    <w:rsid w:val="006F18FC"/>
    <w:rPr>
      <w:rFonts w:ascii="Arial" w:eastAsia="Times New Roman" w:hAnsi="Arial" w:cs="Arial"/>
    </w:rPr>
  </w:style>
  <w:style w:type="paragraph" w:customStyle="1" w:styleId="SpecText">
    <w:name w:val="Spec Text"/>
    <w:link w:val="SpecTextCharChar"/>
    <w:rsid w:val="006F18FC"/>
    <w:pPr>
      <w:spacing w:after="120" w:line="260" w:lineRule="atLeast"/>
    </w:pPr>
    <w:rPr>
      <w:rFonts w:ascii="Arial" w:eastAsia="Times New Roman" w:hAnsi="Arial" w:cs="Arial"/>
    </w:rPr>
  </w:style>
  <w:style w:type="character" w:styleId="afa">
    <w:name w:val="Hyperlink"/>
    <w:uiPriority w:val="99"/>
    <w:rsid w:val="006F18FC"/>
    <w:rPr>
      <w:color w:val="0000FF"/>
      <w:u w:val="single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2">
    <w:name w:val="Знак Знак3"/>
    <w:rsid w:val="006F18FC"/>
    <w:rPr>
      <w:rFonts w:cs="Arial"/>
      <w:b/>
      <w:bCs/>
      <w:sz w:val="24"/>
      <w:szCs w:val="26"/>
      <w:lang w:val="ru-RU" w:eastAsia="ru-RU" w:bidi="ar-SA"/>
    </w:rPr>
  </w:style>
  <w:style w:type="paragraph" w:styleId="12">
    <w:name w:val="toc 1"/>
    <w:basedOn w:val="a0"/>
    <w:next w:val="a0"/>
    <w:autoRedefine/>
    <w:uiPriority w:val="39"/>
    <w:qFormat/>
    <w:rsid w:val="006F1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6F18FC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0"/>
    <w:next w:val="a0"/>
    <w:autoRedefine/>
    <w:uiPriority w:val="39"/>
    <w:qFormat/>
    <w:rsid w:val="006F18FC"/>
    <w:pPr>
      <w:numPr>
        <w:ilvl w:val="1"/>
        <w:numId w:val="7"/>
      </w:numPr>
      <w:tabs>
        <w:tab w:val="clear" w:pos="567"/>
      </w:tabs>
      <w:spacing w:after="0" w:line="240" w:lineRule="auto"/>
      <w:ind w:left="40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Знак Знак2"/>
    <w:rsid w:val="006F18FC"/>
    <w:rPr>
      <w:sz w:val="24"/>
      <w:szCs w:val="24"/>
      <w:lang w:val="ru-RU" w:eastAsia="ru-RU" w:bidi="ar-SA"/>
    </w:rPr>
  </w:style>
  <w:style w:type="paragraph" w:styleId="afb">
    <w:name w:val="Title"/>
    <w:basedOn w:val="a0"/>
    <w:link w:val="afc"/>
    <w:qFormat/>
    <w:rsid w:val="006F18FC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c">
    <w:name w:val="Название Знак"/>
    <w:basedOn w:val="a1"/>
    <w:link w:val="afb"/>
    <w:rsid w:val="006F18FC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13">
    <w:name w:val="Знак Знак1"/>
    <w:rsid w:val="006F18FC"/>
    <w:rPr>
      <w:rFonts w:ascii="Arial" w:hAnsi="Arial" w:cs="Arial"/>
      <w:b/>
      <w:bCs/>
      <w:kern w:val="28"/>
      <w:sz w:val="32"/>
      <w:szCs w:val="32"/>
    </w:rPr>
  </w:style>
  <w:style w:type="paragraph" w:styleId="afd">
    <w:name w:val="Subtitle"/>
    <w:basedOn w:val="a0"/>
    <w:link w:val="afe"/>
    <w:qFormat/>
    <w:rsid w:val="006F18F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6F18F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6F18FC"/>
    <w:rPr>
      <w:sz w:val="24"/>
      <w:szCs w:val="24"/>
    </w:rPr>
  </w:style>
  <w:style w:type="paragraph" w:customStyle="1" w:styleId="15">
    <w:name w:val="Стиль1"/>
    <w:basedOn w:val="a0"/>
    <w:rsid w:val="006F18FC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16">
    <w:name w:val="Стиль1 Знак"/>
    <w:rsid w:val="006F18FC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0"/>
    <w:rsid w:val="006F18FC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rmal">
    <w:name w:val="ConsPlusNormal"/>
    <w:rsid w:val="006F1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 Знак Знак Знак Знак Знак Знак Знак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5">
    <w:name w:val="Body Text Indent 2"/>
    <w:basedOn w:val="a0"/>
    <w:link w:val="26"/>
    <w:rsid w:val="006F18F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6F1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rsid w:val="006F18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6F18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0">
    <w:name w:val="Таблицы (моноширинный)"/>
    <w:basedOn w:val="a0"/>
    <w:next w:val="a0"/>
    <w:rsid w:val="006F18FC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1">
    <w:name w:val="Цветовое выделение"/>
    <w:rsid w:val="006F18FC"/>
    <w:rPr>
      <w:b/>
      <w:bCs/>
      <w:color w:val="000080"/>
      <w:sz w:val="16"/>
      <w:szCs w:val="16"/>
    </w:rPr>
  </w:style>
  <w:style w:type="character" w:customStyle="1" w:styleId="aff2">
    <w:name w:val="Гипертекстовая ссылка"/>
    <w:rsid w:val="006F18FC"/>
    <w:rPr>
      <w:b/>
      <w:bCs/>
      <w:color w:val="008000"/>
      <w:sz w:val="16"/>
      <w:szCs w:val="16"/>
      <w:u w:val="single"/>
    </w:rPr>
  </w:style>
  <w:style w:type="paragraph" w:styleId="35">
    <w:name w:val="Body Text 3"/>
    <w:basedOn w:val="a0"/>
    <w:link w:val="36"/>
    <w:rsid w:val="006F18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6F18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6F18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нак3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">
    <w:name w:val="Знак4 Знак Знак Знак1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3">
    <w:name w:val="Таблица шапка"/>
    <w:basedOn w:val="a0"/>
    <w:rsid w:val="006F18F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0">
    <w:name w:val="заголовок 11"/>
    <w:basedOn w:val="a0"/>
    <w:next w:val="a0"/>
    <w:rsid w:val="006F18F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0"/>
    <w:rsid w:val="006F18F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0">
    <w:name w:val="Заголовок 31"/>
    <w:basedOn w:val="a0"/>
    <w:next w:val="a0"/>
    <w:rsid w:val="006F18F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List 2"/>
    <w:basedOn w:val="a0"/>
    <w:unhideWhenUsed/>
    <w:rsid w:val="006F18F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Обычный1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Date"/>
    <w:basedOn w:val="a0"/>
    <w:next w:val="a0"/>
    <w:link w:val="aff5"/>
    <w:rsid w:val="006F18F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Дата Знак"/>
    <w:basedOn w:val="a1"/>
    <w:link w:val="aff4"/>
    <w:rsid w:val="006F1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Пункт"/>
    <w:basedOn w:val="a0"/>
    <w:rsid w:val="006F18FC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7">
    <w:name w:val="Block Text"/>
    <w:basedOn w:val="a0"/>
    <w:rsid w:val="006F18FC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Абзац списка1"/>
    <w:basedOn w:val="a0"/>
    <w:qFormat/>
    <w:rsid w:val="006F18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0"/>
    <w:uiPriority w:val="99"/>
    <w:rsid w:val="006F18FC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28">
    <w:name w:val="Знак2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6">
    <w:name w:val="Style6"/>
    <w:basedOn w:val="a0"/>
    <w:rsid w:val="006F18FC"/>
    <w:pPr>
      <w:spacing w:after="0" w:line="25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6F18FC"/>
    <w:pPr>
      <w:spacing w:after="0" w:line="253" w:lineRule="exact"/>
      <w:ind w:firstLine="2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F18FC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6F18FC"/>
    <w:pPr>
      <w:spacing w:after="0" w:line="247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57">
    <w:name w:val="Font Style57"/>
    <w:rsid w:val="006F18FC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6F18FC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6F18FC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6F18FC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6F18FC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6F18FC"/>
    <w:rPr>
      <w:rFonts w:ascii="Arial" w:hAnsi="Arial" w:cs="Arial"/>
      <w:b/>
      <w:bCs/>
      <w:sz w:val="18"/>
      <w:szCs w:val="18"/>
    </w:rPr>
  </w:style>
  <w:style w:type="paragraph" w:customStyle="1" w:styleId="aff9">
    <w:name w:val="Знак Знак Знак Знак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1">
    <w:name w:val="Знак9"/>
    <w:basedOn w:val="a0"/>
    <w:rsid w:val="006F18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5">
    <w:name w:val="Style5"/>
    <w:basedOn w:val="a0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18">
    <w:name w:val="Style18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6F18FC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6F18FC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6F18FC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6F18FC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0"/>
    <w:rsid w:val="006F18FC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0">
    <w:name w:val="Font Style70"/>
    <w:rsid w:val="006F18FC"/>
    <w:rPr>
      <w:rFonts w:ascii="Georgia" w:hAnsi="Georgia" w:cs="Georgia"/>
      <w:sz w:val="20"/>
      <w:szCs w:val="20"/>
    </w:rPr>
  </w:style>
  <w:style w:type="character" w:customStyle="1" w:styleId="FontStyle72">
    <w:name w:val="Font Style72"/>
    <w:rsid w:val="006F18FC"/>
    <w:rPr>
      <w:rFonts w:ascii="Georgia" w:hAnsi="Georgia" w:cs="Georgia"/>
      <w:sz w:val="20"/>
      <w:szCs w:val="20"/>
    </w:rPr>
  </w:style>
  <w:style w:type="paragraph" w:customStyle="1" w:styleId="Style25">
    <w:name w:val="Style25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0"/>
    <w:rsid w:val="006F18FC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6F18FC"/>
    <w:rPr>
      <w:rFonts w:ascii="Georgia" w:hAnsi="Georgia" w:cs="Georgia"/>
      <w:sz w:val="18"/>
      <w:szCs w:val="18"/>
    </w:rPr>
  </w:style>
  <w:style w:type="character" w:customStyle="1" w:styleId="FontStyle73">
    <w:name w:val="Font Style73"/>
    <w:rsid w:val="006F18FC"/>
    <w:rPr>
      <w:rFonts w:ascii="Georgia" w:hAnsi="Georgia" w:cs="Georgia"/>
      <w:sz w:val="20"/>
      <w:szCs w:val="20"/>
    </w:rPr>
  </w:style>
  <w:style w:type="character" w:customStyle="1" w:styleId="FontStyle74">
    <w:name w:val="Font Style74"/>
    <w:rsid w:val="006F18FC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6F18FC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6F18FC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6F18FC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6F18FC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6F18FC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6F18FC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16">
    <w:name w:val="Style16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6F18FC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6F18FC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6F18FC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15">
    <w:name w:val="Style15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8">
    <w:name w:val="Style48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6F18FC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6F18FC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6F18FC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6F18FC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6F18FC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1">
    <w:name w:val="Style51"/>
    <w:basedOn w:val="a0"/>
    <w:rsid w:val="006F18FC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6F18FC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6F18FC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6F18FC"/>
    <w:rPr>
      <w:rFonts w:ascii="Georgia" w:hAnsi="Georgia" w:cs="Georgia"/>
      <w:b/>
      <w:bCs/>
      <w:sz w:val="18"/>
      <w:szCs w:val="18"/>
    </w:rPr>
  </w:style>
  <w:style w:type="paragraph" w:customStyle="1" w:styleId="affa">
    <w:name w:val="Стиль текста"/>
    <w:basedOn w:val="af4"/>
    <w:rsid w:val="006F18FC"/>
    <w:pPr>
      <w:keepLines/>
      <w:spacing w:before="60" w:after="60"/>
    </w:pPr>
    <w:rPr>
      <w:rFonts w:eastAsia="Times New Roman"/>
      <w:szCs w:val="20"/>
    </w:rPr>
  </w:style>
  <w:style w:type="numbering" w:customStyle="1" w:styleId="19">
    <w:name w:val="Нет списка1"/>
    <w:next w:val="a3"/>
    <w:semiHidden/>
    <w:rsid w:val="006F18FC"/>
  </w:style>
  <w:style w:type="paragraph" w:styleId="affb">
    <w:name w:val="footnote text"/>
    <w:basedOn w:val="a0"/>
    <w:link w:val="affc"/>
    <w:rsid w:val="006F1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сноски Знак"/>
    <w:basedOn w:val="a1"/>
    <w:link w:val="affb"/>
    <w:rsid w:val="006F18F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9">
    <w:name w:val="Нет списка2"/>
    <w:next w:val="a3"/>
    <w:semiHidden/>
    <w:unhideWhenUsed/>
    <w:rsid w:val="006F18FC"/>
  </w:style>
  <w:style w:type="paragraph" w:styleId="affd">
    <w:name w:val="annotation subject"/>
    <w:basedOn w:val="af8"/>
    <w:next w:val="af8"/>
    <w:link w:val="affe"/>
    <w:uiPriority w:val="99"/>
    <w:unhideWhenUsed/>
    <w:rsid w:val="006F18FC"/>
    <w:rPr>
      <w:b/>
      <w:bCs/>
    </w:rPr>
  </w:style>
  <w:style w:type="character" w:customStyle="1" w:styleId="affe">
    <w:name w:val="Тема примечания Знак"/>
    <w:basedOn w:val="af9"/>
    <w:link w:val="affd"/>
    <w:uiPriority w:val="99"/>
    <w:rsid w:val="006F18F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styleId="afff">
    <w:name w:val="footnote reference"/>
    <w:basedOn w:val="a1"/>
    <w:uiPriority w:val="99"/>
    <w:unhideWhenUsed/>
    <w:rsid w:val="006F18FC"/>
    <w:rPr>
      <w:vertAlign w:val="superscript"/>
    </w:rPr>
  </w:style>
  <w:style w:type="paragraph" w:styleId="afff0">
    <w:name w:val="Revision"/>
    <w:hidden/>
    <w:uiPriority w:val="99"/>
    <w:semiHidden/>
    <w:rsid w:val="006F18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rialNarrow85pt">
    <w:name w:val="Основной текст + Arial Narrow;8;5 pt"/>
    <w:basedOn w:val="a1"/>
    <w:rsid w:val="006F18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1"/>
    <w:rsid w:val="006F18F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1">
    <w:name w:val="Основной текст_"/>
    <w:basedOn w:val="a1"/>
    <w:link w:val="1a"/>
    <w:rsid w:val="006F18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a">
    <w:name w:val="Основной текст1"/>
    <w:basedOn w:val="a0"/>
    <w:link w:val="afff1"/>
    <w:rsid w:val="006F18F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rialUnicodeMS65pt0pt80">
    <w:name w:val="Основной текст + Arial Unicode MS;6;5 pt;Интервал 0 pt;Масштаб 80%"/>
    <w:basedOn w:val="afff1"/>
    <w:rsid w:val="006F18F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1"/>
    <w:rsid w:val="006F18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1"/>
    <w:rsid w:val="006F18F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1"/>
    <w:rsid w:val="006F18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b">
    <w:name w:val="Сетка таблицы1"/>
    <w:basedOn w:val="a2"/>
    <w:next w:val="a7"/>
    <w:uiPriority w:val="59"/>
    <w:rsid w:val="006F18F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FollowedHyperlink"/>
    <w:basedOn w:val="a1"/>
    <w:uiPriority w:val="99"/>
    <w:unhideWhenUsed/>
    <w:rsid w:val="006F18FC"/>
    <w:rPr>
      <w:color w:val="800080"/>
      <w:u w:val="single"/>
    </w:rPr>
  </w:style>
  <w:style w:type="paragraph" w:customStyle="1" w:styleId="font6">
    <w:name w:val="font6"/>
    <w:basedOn w:val="a0"/>
    <w:rsid w:val="006F18F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0"/>
    <w:rsid w:val="006F18F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0"/>
    <w:rsid w:val="006F18F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6F1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0"/>
    <w:rsid w:val="006F18FC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0"/>
    <w:rsid w:val="006F18FC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numbering" w:customStyle="1" w:styleId="38">
    <w:name w:val="Нет списка3"/>
    <w:next w:val="a3"/>
    <w:uiPriority w:val="99"/>
    <w:semiHidden/>
    <w:unhideWhenUsed/>
    <w:rsid w:val="006F18FC"/>
  </w:style>
  <w:style w:type="table" w:customStyle="1" w:styleId="2a">
    <w:name w:val="Сетка таблицы2"/>
    <w:basedOn w:val="a2"/>
    <w:next w:val="a7"/>
    <w:uiPriority w:val="59"/>
    <w:rsid w:val="006F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3"/>
    <w:semiHidden/>
    <w:rsid w:val="006F18FC"/>
  </w:style>
  <w:style w:type="numbering" w:customStyle="1" w:styleId="211">
    <w:name w:val="Нет списка21"/>
    <w:next w:val="a3"/>
    <w:semiHidden/>
    <w:unhideWhenUsed/>
    <w:rsid w:val="006F18FC"/>
  </w:style>
  <w:style w:type="table" w:customStyle="1" w:styleId="112">
    <w:name w:val="Сетка таблицы11"/>
    <w:basedOn w:val="a2"/>
    <w:next w:val="a7"/>
    <w:uiPriority w:val="59"/>
    <w:rsid w:val="006F18F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7"/>
    <w:uiPriority w:val="59"/>
    <w:rsid w:val="006F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6F18FC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rsid w:val="006F18FC"/>
    <w:pPr>
      <w:pBdr>
        <w:top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0"/>
    <w:rsid w:val="006F18FC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0"/>
    <w:rsid w:val="006F1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u w:val="single"/>
      <w:lang w:eastAsia="ru-RU"/>
    </w:rPr>
  </w:style>
  <w:style w:type="paragraph" w:customStyle="1" w:styleId="xl119">
    <w:name w:val="xl119"/>
    <w:basedOn w:val="a0"/>
    <w:rsid w:val="006F18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0"/>
    <w:rsid w:val="006F1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PamkaStad">
    <w:name w:val="PamkaStad"/>
    <w:basedOn w:val="a0"/>
    <w:rsid w:val="006F18F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121">
    <w:name w:val="xl121"/>
    <w:basedOn w:val="a0"/>
    <w:rsid w:val="006F18FC"/>
    <w:pPr>
      <w:pBdr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0"/>
    <w:rsid w:val="006F18FC"/>
    <w:pPr>
      <w:pBdr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6F18FC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0"/>
    <w:rsid w:val="006F18FC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0"/>
    <w:rsid w:val="006F18FC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0"/>
    <w:rsid w:val="006F18FC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0"/>
    <w:rsid w:val="006F18FC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0"/>
    <w:rsid w:val="006F18FC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0"/>
    <w:rsid w:val="006F18F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30">
    <w:name w:val="xl130"/>
    <w:basedOn w:val="a0"/>
    <w:rsid w:val="006F18FC"/>
    <w:pPr>
      <w:pBdr>
        <w:top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31">
    <w:name w:val="xl131"/>
    <w:basedOn w:val="a0"/>
    <w:rsid w:val="006F18F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2">
    <w:name w:val="xl132"/>
    <w:basedOn w:val="a0"/>
    <w:rsid w:val="006F18FC"/>
    <w:pPr>
      <w:pBdr>
        <w:top w:val="single" w:sz="4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font9">
    <w:name w:val="font9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35">
    <w:name w:val="xl135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36">
    <w:name w:val="xl136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0"/>
    <w:rsid w:val="006F18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6600" w:fill="FFC000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6F18F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6600" w:fill="FFC000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6"/>
      <w:szCs w:val="16"/>
      <w:lang w:eastAsia="ru-RU"/>
    </w:rPr>
  </w:style>
  <w:style w:type="paragraph" w:customStyle="1" w:styleId="xl140">
    <w:name w:val="xl14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6"/>
      <w:szCs w:val="16"/>
      <w:lang w:eastAsia="ru-RU"/>
    </w:rPr>
  </w:style>
  <w:style w:type="paragraph" w:customStyle="1" w:styleId="xl141">
    <w:name w:val="xl14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2">
    <w:name w:val="xl14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6F18F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6">
    <w:name w:val="xl14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7">
    <w:name w:val="xl147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48">
    <w:name w:val="xl14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53">
    <w:name w:val="xl15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CCFFFF" w:fill="CCFFCC"/>
      <w:spacing w:before="100" w:beforeAutospacing="1" w:after="100" w:afterAutospacing="1" w:line="240" w:lineRule="auto"/>
      <w:textAlignment w:val="top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54">
    <w:name w:val="xl154"/>
    <w:basedOn w:val="a0"/>
    <w:rsid w:val="006F18FC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0"/>
    <w:rsid w:val="006F18FC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0"/>
    <w:rsid w:val="006F18FC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0"/>
    <w:rsid w:val="006F18F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DBEEF3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DBEEF3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0"/>
    <w:rsid w:val="006F18FC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0"/>
    <w:rsid w:val="006F18F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0"/>
    <w:rsid w:val="006F18F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0"/>
    <w:rsid w:val="006F18FC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xl165">
    <w:name w:val="xl16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311">
    <w:name w:val="Основной текст 31"/>
    <w:basedOn w:val="a0"/>
    <w:rsid w:val="006F18FC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paragraph" w:customStyle="1" w:styleId="Iiiaeuiue">
    <w:name w:val="Ii?iaeuiue"/>
    <w:rsid w:val="006F18FC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6F18FC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6F18FC"/>
    <w:rPr>
      <w:rFonts w:ascii="Times New Roman" w:hAnsi="Times New Roman" w:cs="Times New Roman"/>
      <w:b/>
      <w:bCs/>
      <w:sz w:val="26"/>
      <w:szCs w:val="26"/>
    </w:rPr>
  </w:style>
  <w:style w:type="paragraph" w:customStyle="1" w:styleId="92">
    <w:name w:val="Ќ€‹”‘”‰”ђ 9"/>
    <w:basedOn w:val="a0"/>
    <w:next w:val="a0"/>
    <w:rsid w:val="006F18F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6F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3">
    <w:name w:val="çàãîëîâîê 9"/>
    <w:basedOn w:val="a0"/>
    <w:next w:val="a0"/>
    <w:rsid w:val="006F18F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0"/>
    <w:rsid w:val="006F18F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„_ЊЉ’ШШ –Њђ€ 1 - ЛђљЊ’ 21"/>
    <w:basedOn w:val="a0"/>
    <w:uiPriority w:val="34"/>
    <w:qFormat/>
    <w:rsid w:val="006F18FC"/>
    <w:pPr>
      <w:ind w:left="720"/>
      <w:contextualSpacing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4">
    <w:name w:val="toc 9"/>
    <w:basedOn w:val="a0"/>
    <w:next w:val="a0"/>
    <w:autoRedefine/>
    <w:uiPriority w:val="39"/>
    <w:rsid w:val="006F18FC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f3">
    <w:name w:val="Subtle Emphasis"/>
    <w:uiPriority w:val="19"/>
    <w:qFormat/>
    <w:rsid w:val="006F18FC"/>
    <w:rPr>
      <w:i/>
    </w:rPr>
  </w:style>
  <w:style w:type="paragraph" w:customStyle="1" w:styleId="2b">
    <w:name w:val="Абзац списка2"/>
    <w:basedOn w:val="a0"/>
    <w:qFormat/>
    <w:rsid w:val="006F18FC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f4">
    <w:name w:val="Document Map"/>
    <w:basedOn w:val="a0"/>
    <w:link w:val="afff5"/>
    <w:rsid w:val="006F18F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5">
    <w:name w:val="Схема документа Знак"/>
    <w:basedOn w:val="a1"/>
    <w:link w:val="afff4"/>
    <w:rsid w:val="006F18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rsid w:val="006F18FC"/>
  </w:style>
  <w:style w:type="character" w:customStyle="1" w:styleId="apple-converted-space">
    <w:name w:val="apple-converted-space"/>
    <w:rsid w:val="006F18FC"/>
  </w:style>
  <w:style w:type="character" w:customStyle="1" w:styleId="value">
    <w:name w:val="value"/>
    <w:rsid w:val="006F18FC"/>
  </w:style>
  <w:style w:type="character" w:customStyle="1" w:styleId="apple-style-span">
    <w:name w:val="apple-style-span"/>
    <w:rsid w:val="006F18FC"/>
  </w:style>
  <w:style w:type="paragraph" w:customStyle="1" w:styleId="Normal1">
    <w:name w:val="Normal1"/>
    <w:rsid w:val="006F18FC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0"/>
    <w:rsid w:val="006F18FC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0"/>
    <w:link w:val="HTML0"/>
    <w:rsid w:val="006F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F18FC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6">
    <w:name w:val="Îáû÷íûé"/>
    <w:rsid w:val="006F18F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0"/>
    <w:rsid w:val="006F18FC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0"/>
    <w:link w:val="SerjoshaSurzhin0"/>
    <w:rsid w:val="006F18F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1"/>
    <w:link w:val="SerjoshaSurzhin"/>
    <w:locked/>
    <w:rsid w:val="006F18FC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1"/>
    <w:rsid w:val="006F18FC"/>
    <w:rPr>
      <w:rFonts w:cs="Times New Roman"/>
    </w:rPr>
  </w:style>
  <w:style w:type="paragraph" w:customStyle="1" w:styleId="CharChar">
    <w:name w:val="Char Char"/>
    <w:basedOn w:val="a0"/>
    <w:link w:val="CharCharChar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1"/>
    <w:link w:val="CharChar"/>
    <w:locked/>
    <w:rsid w:val="006F18FC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f7">
    <w:name w:val="Знак Знак Знак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c">
    <w:name w:val="1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6F18FC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1"/>
    <w:semiHidden/>
    <w:locked/>
    <w:rsid w:val="006F18FC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6F18FC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9"/>
    <w:semiHidden/>
    <w:locked/>
    <w:rsid w:val="006F18FC"/>
    <w:rPr>
      <w:rFonts w:ascii="Times New Roman" w:eastAsiaTheme="minorEastAsia" w:hAnsi="Times New Roman" w:cs="Times New Roman"/>
      <w:b/>
      <w:bCs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text1">
    <w:name w:val="text1"/>
    <w:basedOn w:val="a0"/>
    <w:rsid w:val="006F18FC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CharCharCharChar1">
    <w:name w:val="Char Char Знак Знак Знак Знак Char Char1"/>
    <w:basedOn w:val="a0"/>
    <w:rsid w:val="006F18FC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1"/>
    <w:rsid w:val="006F18FC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1"/>
    <w:rsid w:val="006F18F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1"/>
    <w:rsid w:val="006F18F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rsid w:val="006F18FC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0"/>
    <w:rsid w:val="006F18FC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1"/>
    <w:rsid w:val="006F18FC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1"/>
    <w:rsid w:val="006F18FC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6F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6F18FC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1"/>
    <w:rsid w:val="006F18F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1"/>
    <w:rsid w:val="006F18F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1"/>
    <w:rsid w:val="006F18FC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1"/>
    <w:rsid w:val="006F18FC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0"/>
    <w:rsid w:val="006F18FC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1"/>
    <w:locked/>
    <w:rsid w:val="006F18FC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1"/>
    <w:locked/>
    <w:rsid w:val="006F18FC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1"/>
    <w:locked/>
    <w:rsid w:val="006F18FC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1"/>
    <w:locked/>
    <w:rsid w:val="006F18FC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1"/>
    <w:locked/>
    <w:rsid w:val="006F18FC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0"/>
    <w:rsid w:val="006F18F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0"/>
    <w:rsid w:val="006F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numbering" w:customStyle="1" w:styleId="43">
    <w:name w:val="Нет списка4"/>
    <w:next w:val="a3"/>
    <w:uiPriority w:val="99"/>
    <w:semiHidden/>
    <w:unhideWhenUsed/>
    <w:rsid w:val="006F18FC"/>
  </w:style>
  <w:style w:type="table" w:customStyle="1" w:styleId="44">
    <w:name w:val="Сетка таблицы4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3"/>
    <w:semiHidden/>
    <w:rsid w:val="006F18FC"/>
  </w:style>
  <w:style w:type="numbering" w:customStyle="1" w:styleId="220">
    <w:name w:val="Нет списка22"/>
    <w:next w:val="a3"/>
    <w:semiHidden/>
    <w:unhideWhenUsed/>
    <w:rsid w:val="006F18FC"/>
  </w:style>
  <w:style w:type="table" w:customStyle="1" w:styleId="122">
    <w:name w:val="Сетка таблицы12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8">
    <w:name w:val="TOC Heading"/>
    <w:basedOn w:val="1"/>
    <w:next w:val="a0"/>
    <w:uiPriority w:val="39"/>
    <w:semiHidden/>
    <w:unhideWhenUsed/>
    <w:qFormat/>
    <w:rsid w:val="006F18FC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paragraph" w:styleId="afff9">
    <w:name w:val="endnote text"/>
    <w:basedOn w:val="a0"/>
    <w:link w:val="afffa"/>
    <w:uiPriority w:val="99"/>
    <w:semiHidden/>
    <w:unhideWhenUsed/>
    <w:rsid w:val="006F18F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a">
    <w:name w:val="Текст концевой сноски Знак"/>
    <w:basedOn w:val="a1"/>
    <w:link w:val="afff9"/>
    <w:uiPriority w:val="99"/>
    <w:semiHidden/>
    <w:rsid w:val="006F18FC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semiHidden/>
    <w:unhideWhenUsed/>
    <w:rsid w:val="006F18FC"/>
    <w:rPr>
      <w:vertAlign w:val="superscript"/>
    </w:rPr>
  </w:style>
  <w:style w:type="numbering" w:customStyle="1" w:styleId="312">
    <w:name w:val="Нет списка31"/>
    <w:next w:val="a3"/>
    <w:uiPriority w:val="99"/>
    <w:semiHidden/>
    <w:unhideWhenUsed/>
    <w:rsid w:val="006F18FC"/>
  </w:style>
  <w:style w:type="table" w:customStyle="1" w:styleId="212">
    <w:name w:val="Сетка таблицы21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next w:val="a7"/>
    <w:uiPriority w:val="59"/>
    <w:rsid w:val="006F18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6">
    <w:name w:val="xl166"/>
    <w:basedOn w:val="a0"/>
    <w:rsid w:val="006F18F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0"/>
    <w:rsid w:val="006F1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0"/>
    <w:rsid w:val="006F18F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0"/>
    <w:rsid w:val="006F18F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8">
    <w:name w:val="xl178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0"/>
    <w:rsid w:val="006F18F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0"/>
    <w:rsid w:val="006F1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0"/>
    <w:rsid w:val="006F18FC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0"/>
    <w:rsid w:val="006F18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0"/>
    <w:rsid w:val="006F18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0"/>
    <w:rsid w:val="006F18F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8">
    <w:name w:val="xl198"/>
    <w:basedOn w:val="a0"/>
    <w:rsid w:val="006F18FC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0"/>
    <w:rsid w:val="006F18F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0">
    <w:name w:val="xl200"/>
    <w:basedOn w:val="a0"/>
    <w:rsid w:val="006F18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0"/>
    <w:rsid w:val="006F1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0"/>
    <w:rsid w:val="006F18F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0"/>
    <w:rsid w:val="006F18FC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9">
    <w:name w:val="xl209"/>
    <w:basedOn w:val="a0"/>
    <w:rsid w:val="006F18FC"/>
    <w:pPr>
      <w:pBdr>
        <w:top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0">
    <w:name w:val="xl210"/>
    <w:basedOn w:val="a0"/>
    <w:rsid w:val="006F18FC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0"/>
    <w:rsid w:val="006F18FC"/>
    <w:pPr>
      <w:pBdr>
        <w:top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9C6500"/>
      <w:sz w:val="24"/>
      <w:szCs w:val="24"/>
      <w:lang w:eastAsia="ru-RU"/>
    </w:rPr>
  </w:style>
  <w:style w:type="paragraph" w:customStyle="1" w:styleId="xl214">
    <w:name w:val="xl214"/>
    <w:basedOn w:val="a0"/>
    <w:rsid w:val="006F18FC"/>
    <w:pPr>
      <w:pBdr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5">
    <w:name w:val="xl215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eastAsia="ru-RU"/>
    </w:rPr>
  </w:style>
  <w:style w:type="paragraph" w:customStyle="1" w:styleId="xl216">
    <w:name w:val="xl216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0"/>
    <w:rsid w:val="006F18FC"/>
    <w:pPr>
      <w:pBdr>
        <w:top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9C6500"/>
      <w:sz w:val="24"/>
      <w:szCs w:val="24"/>
      <w:lang w:eastAsia="ru-RU"/>
    </w:rPr>
  </w:style>
  <w:style w:type="paragraph" w:customStyle="1" w:styleId="xl222">
    <w:name w:val="xl222"/>
    <w:basedOn w:val="a0"/>
    <w:rsid w:val="006F18F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3">
    <w:name w:val="xl223"/>
    <w:basedOn w:val="a0"/>
    <w:rsid w:val="006F1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4">
    <w:name w:val="xl224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0"/>
    <w:rsid w:val="006F18F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8">
    <w:name w:val="xl228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0"/>
    <w:rsid w:val="006F18FC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0">
    <w:name w:val="xl230"/>
    <w:basedOn w:val="a0"/>
    <w:rsid w:val="006F18FC"/>
    <w:pPr>
      <w:pBdr>
        <w:top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1">
    <w:name w:val="xl231"/>
    <w:basedOn w:val="a0"/>
    <w:rsid w:val="006F18FC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2">
    <w:name w:val="xl232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">
    <w:name w:val="xl233"/>
    <w:basedOn w:val="a0"/>
    <w:rsid w:val="006F18F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0"/>
    <w:rsid w:val="006F18F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5">
    <w:name w:val="xl235"/>
    <w:basedOn w:val="a0"/>
    <w:rsid w:val="006F18F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0"/>
    <w:rsid w:val="006F18F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7">
    <w:name w:val="xl237"/>
    <w:basedOn w:val="a0"/>
    <w:rsid w:val="006F18FC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8">
    <w:name w:val="xl238"/>
    <w:basedOn w:val="a0"/>
    <w:rsid w:val="006F18F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9">
    <w:name w:val="xl239"/>
    <w:basedOn w:val="a0"/>
    <w:rsid w:val="006F18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0">
    <w:name w:val="xl240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0"/>
    <w:rsid w:val="006F18FC"/>
    <w:pPr>
      <w:pBdr>
        <w:lef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44">
    <w:name w:val="xl244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5">
    <w:name w:val="xl245"/>
    <w:basedOn w:val="a0"/>
    <w:rsid w:val="006F18F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0"/>
    <w:rsid w:val="006F18F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0"/>
    <w:rsid w:val="006F1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0"/>
    <w:rsid w:val="006F18FC"/>
    <w:pPr>
      <w:pBdr>
        <w:top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3">
    <w:name w:val="xl263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0"/>
    <w:rsid w:val="006F18FC"/>
    <w:pPr>
      <w:pBdr>
        <w:top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0"/>
    <w:rsid w:val="006F18FC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0"/>
    <w:rsid w:val="006F18FC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0"/>
    <w:rsid w:val="006F18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1">
    <w:name w:val="xl271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0"/>
    <w:rsid w:val="006F18FC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0"/>
    <w:rsid w:val="006F18FC"/>
    <w:pPr>
      <w:pBdr>
        <w:top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0"/>
    <w:rsid w:val="006F1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7">
    <w:name w:val="xl277"/>
    <w:basedOn w:val="a0"/>
    <w:rsid w:val="006F18FC"/>
    <w:pPr>
      <w:pBdr>
        <w:lef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0"/>
    <w:rsid w:val="006F18FC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0"/>
    <w:rsid w:val="006F18FC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0"/>
    <w:rsid w:val="006F1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0"/>
    <w:rsid w:val="006F1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0"/>
    <w:rsid w:val="006F1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0"/>
    <w:rsid w:val="006F1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E840D-4DA7-439A-AAEB-F4BD9A35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4815</Words>
  <Characters>27449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Kukuev Yury</dc:creator>
  <cp:lastModifiedBy>Darmonuk Natalia</cp:lastModifiedBy>
  <cp:revision>4</cp:revision>
  <cp:lastPrinted>2015-10-01T10:07:00Z</cp:lastPrinted>
  <dcterms:created xsi:type="dcterms:W3CDTF">2017-12-14T14:37:00Z</dcterms:created>
  <dcterms:modified xsi:type="dcterms:W3CDTF">2017-12-15T08:00:00Z</dcterms:modified>
</cp:coreProperties>
</file>